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1576E" w:rsidRPr="00775C16" w:rsidRDefault="00A1576E">
      <w:pPr>
        <w:jc w:val="center"/>
        <w:rPr>
          <w:rFonts w:cs="Arial"/>
          <w:b/>
          <w:i/>
          <w:sz w:val="24"/>
          <w:szCs w:val="24"/>
        </w:rPr>
      </w:pPr>
    </w:p>
    <w:p w:rsidR="00A1576E" w:rsidRDefault="00A1576E">
      <w:pPr>
        <w:jc w:val="center"/>
        <w:rPr>
          <w:rFonts w:cs="Arial"/>
          <w:b/>
          <w:sz w:val="24"/>
          <w:szCs w:val="24"/>
        </w:rPr>
      </w:pPr>
    </w:p>
    <w:p w:rsidR="00A1576E" w:rsidRDefault="00A1576E">
      <w:pPr>
        <w:jc w:val="center"/>
        <w:rPr>
          <w:rFonts w:cs="Arial"/>
          <w:b/>
          <w:sz w:val="24"/>
          <w:szCs w:val="24"/>
        </w:rPr>
      </w:pPr>
    </w:p>
    <w:p w:rsidR="00A1576E" w:rsidRDefault="00A1576E">
      <w:pPr>
        <w:jc w:val="center"/>
        <w:rPr>
          <w:rFonts w:cs="Arial"/>
          <w:b/>
          <w:sz w:val="24"/>
          <w:szCs w:val="24"/>
        </w:rPr>
      </w:pPr>
    </w:p>
    <w:p w:rsidR="007A51F2" w:rsidRPr="007A51F2" w:rsidRDefault="003E67CD">
      <w:pPr>
        <w:spacing w:before="120" w:after="120" w:line="240" w:lineRule="auto"/>
        <w:jc w:val="center"/>
        <w:rPr>
          <w:rFonts w:asciiTheme="minorHAnsi" w:hAnsiTheme="minorHAnsi" w:cstheme="minorHAnsi"/>
          <w:b/>
          <w:smallCaps/>
          <w:sz w:val="40"/>
          <w:szCs w:val="40"/>
        </w:rPr>
      </w:pPr>
      <w:r w:rsidRPr="003E67CD">
        <w:rPr>
          <w:rFonts w:asciiTheme="minorHAnsi" w:hAnsiTheme="minorHAnsi" w:cstheme="minorHAnsi"/>
          <w:b/>
          <w:smallCaps/>
          <w:sz w:val="40"/>
          <w:szCs w:val="40"/>
        </w:rPr>
        <w:t>linee guida per il riconoscimento delle attività formative a distanza (FAD)</w:t>
      </w:r>
    </w:p>
    <w:p w:rsidR="00956CD3" w:rsidRDefault="007D6924">
      <w:pPr>
        <w:spacing w:before="120" w:after="120" w:line="240" w:lineRule="auto"/>
        <w:jc w:val="center"/>
      </w:pPr>
      <w:r w:rsidRPr="007D6924">
        <w:rPr>
          <w:rFonts w:asciiTheme="minorHAnsi" w:hAnsiTheme="minorHAnsi" w:cstheme="minorHAnsi"/>
          <w:b/>
          <w:smallCaps/>
          <w:sz w:val="24"/>
          <w:szCs w:val="24"/>
        </w:rPr>
        <w:t xml:space="preserve">( Art. 9 comma </w:t>
      </w:r>
      <w:ins w:id="0" w:author="user" w:date="2014-04-09T17:13:00Z">
        <w:r w:rsidR="00AF6D71">
          <w:rPr>
            <w:rFonts w:asciiTheme="minorHAnsi" w:hAnsiTheme="minorHAnsi" w:cstheme="minorHAnsi"/>
            <w:b/>
            <w:smallCaps/>
            <w:sz w:val="24"/>
            <w:szCs w:val="24"/>
          </w:rPr>
          <w:t>1</w:t>
        </w:r>
      </w:ins>
      <w:del w:id="1" w:author="user" w:date="2014-04-09T17:13:00Z">
        <w:r w:rsidRPr="007D6924" w:rsidDel="00AF6D71">
          <w:rPr>
            <w:rFonts w:asciiTheme="minorHAnsi" w:hAnsiTheme="minorHAnsi" w:cstheme="minorHAnsi"/>
            <w:b/>
            <w:smallCaps/>
            <w:sz w:val="24"/>
            <w:szCs w:val="24"/>
          </w:rPr>
          <w:delText>2</w:delText>
        </w:r>
      </w:del>
      <w:r w:rsidRPr="007D6924">
        <w:rPr>
          <w:rFonts w:asciiTheme="minorHAnsi" w:hAnsiTheme="minorHAnsi" w:cstheme="minorHAnsi"/>
          <w:b/>
          <w:smallCaps/>
          <w:sz w:val="24"/>
          <w:szCs w:val="24"/>
        </w:rPr>
        <w:t xml:space="preserve">, lettera </w:t>
      </w:r>
      <w:ins w:id="2" w:author="user" w:date="2014-04-09T17:13:00Z">
        <w:r w:rsidR="00AF6D71">
          <w:rPr>
            <w:rFonts w:asciiTheme="minorHAnsi" w:hAnsiTheme="minorHAnsi" w:cstheme="minorHAnsi"/>
            <w:b/>
            <w:smallCaps/>
            <w:sz w:val="24"/>
            <w:szCs w:val="24"/>
          </w:rPr>
          <w:t>g</w:t>
        </w:r>
      </w:ins>
      <w:del w:id="3" w:author="user" w:date="2014-04-09T17:13:00Z">
        <w:r w:rsidR="007A51F2" w:rsidDel="00AF6D71">
          <w:rPr>
            <w:rFonts w:asciiTheme="minorHAnsi" w:hAnsiTheme="minorHAnsi" w:cstheme="minorHAnsi"/>
            <w:b/>
            <w:smallCaps/>
            <w:sz w:val="24"/>
            <w:szCs w:val="24"/>
          </w:rPr>
          <w:delText>d</w:delText>
        </w:r>
      </w:del>
      <w:r w:rsidRPr="007D6924">
        <w:rPr>
          <w:rFonts w:asciiTheme="minorHAnsi" w:hAnsiTheme="minorHAnsi" w:cstheme="minorHAnsi"/>
          <w:b/>
          <w:smallCaps/>
          <w:sz w:val="24"/>
          <w:szCs w:val="24"/>
        </w:rPr>
        <w:t>) del Reg. 3/2013)</w:t>
      </w:r>
    </w:p>
    <w:p w:rsidR="00A1576E" w:rsidRDefault="00A1576E">
      <w:pPr>
        <w:jc w:val="center"/>
        <w:rPr>
          <w:rFonts w:cs="Arial"/>
          <w:sz w:val="24"/>
          <w:szCs w:val="24"/>
        </w:rPr>
      </w:pPr>
    </w:p>
    <w:p w:rsidR="00A1576E" w:rsidRDefault="00E424CD">
      <w:pPr>
        <w:jc w:val="center"/>
        <w:rPr>
          <w:rFonts w:cs="Arial"/>
          <w:sz w:val="24"/>
          <w:szCs w:val="24"/>
        </w:rPr>
      </w:pPr>
      <w:r>
        <w:pict>
          <v:group id="_x0000_s1026" style="position:absolute;left:0;text-align:left;margin-left:-3.45pt;margin-top:22.35pt;width:559.5pt;height:100.85pt;z-index:251657728;mso-wrap-distance-left:0;mso-wrap-distance-right:0" coordorigin="-590,160" coordsize="10922,2016">
            <o:lock v:ext="edit" text="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3659;top:160;width:6673;height:2016" filled="f" stroked="f" strokecolor="gray">
              <v:stroke color2="#7f7f7f" joinstyle="round"/>
              <v:textbox style="mso-rotate-with-shape:t">
                <w:txbxContent>
                  <w:p w:rsidR="00956CD3" w:rsidRPr="00EF2883" w:rsidRDefault="00956CD3">
                    <w:pPr>
                      <w:rPr>
                        <w:b/>
                        <w:color w:val="1F497D"/>
                        <w:sz w:val="24"/>
                        <w:u w:val="single"/>
                      </w:rPr>
                    </w:pPr>
                    <w:r w:rsidRPr="00EF2883">
                      <w:rPr>
                        <w:b/>
                        <w:color w:val="1F497D"/>
                        <w:sz w:val="24"/>
                        <w:u w:val="single"/>
                      </w:rPr>
                      <w:t xml:space="preserve">Approvato con Delibera di Consiglio n. </w:t>
                    </w:r>
                    <w:r>
                      <w:rPr>
                        <w:b/>
                        <w:color w:val="1F497D"/>
                        <w:sz w:val="24"/>
                        <w:u w:val="single"/>
                      </w:rPr>
                      <w:t>115 del  09-04-2014</w:t>
                    </w:r>
                  </w:p>
                </w:txbxContent>
              </v:textbox>
            </v:shape>
            <v:shape id="_x0000_s1028" type="#_x0000_t202" style="position:absolute;left:-590;top:160;width:4244;height:2016;v-text-anchor:bottom" filled="f" stroked="f" strokecolor="gray">
              <v:stroke color2="#7f7f7f" joinstyle="round"/>
              <v:textbox style="mso-rotate-with-shape:t" inset="0">
                <w:txbxContent>
                  <w:p w:rsidR="00956CD3" w:rsidRDefault="00956CD3" w:rsidP="000C3709">
                    <w:pPr>
                      <w:spacing w:line="240" w:lineRule="auto"/>
                      <w:jc w:val="right"/>
                      <w:rPr>
                        <w:b/>
                        <w:bCs/>
                        <w:color w:val="1F497D"/>
                      </w:rPr>
                    </w:pPr>
                  </w:p>
                  <w:p w:rsidR="00956CD3" w:rsidRDefault="00956CD3" w:rsidP="000C3709">
                    <w:pPr>
                      <w:spacing w:line="240" w:lineRule="auto"/>
                      <w:jc w:val="right"/>
                      <w:rPr>
                        <w:b/>
                        <w:bCs/>
                        <w:color w:val="1F497D"/>
                      </w:rPr>
                    </w:pPr>
                  </w:p>
                  <w:p w:rsidR="00956CD3" w:rsidRPr="00EF2883" w:rsidRDefault="00956CD3" w:rsidP="000C3709">
                    <w:pPr>
                      <w:spacing w:line="240" w:lineRule="auto"/>
                      <w:jc w:val="right"/>
                      <w:rPr>
                        <w:b/>
                        <w:bCs/>
                        <w:color w:val="1F497D"/>
                      </w:rPr>
                    </w:pPr>
                    <w:r w:rsidRPr="00EF2883">
                      <w:rPr>
                        <w:b/>
                        <w:bCs/>
                        <w:color w:val="1F497D"/>
                      </w:rPr>
                      <w:t>Consiglio dell’Ordine Nazionale</w:t>
                    </w:r>
                    <w:r w:rsidRPr="00EF2883">
                      <w:rPr>
                        <w:b/>
                        <w:bCs/>
                        <w:color w:val="1F497D"/>
                      </w:rPr>
                      <w:br/>
                      <w:t xml:space="preserve">dei Dottori Agronomi  e </w:t>
                    </w:r>
                    <w:r w:rsidRPr="00EF2883">
                      <w:rPr>
                        <w:b/>
                        <w:bCs/>
                        <w:color w:val="1F497D"/>
                      </w:rPr>
                      <w:br/>
                      <w:t>dei Dottori Forestali</w:t>
                    </w:r>
                  </w:p>
                  <w:p w:rsidR="00956CD3" w:rsidRPr="00EF2883" w:rsidRDefault="00956CD3" w:rsidP="000C3709">
                    <w:pPr>
                      <w:spacing w:line="240" w:lineRule="auto"/>
                      <w:jc w:val="right"/>
                      <w:rPr>
                        <w:b/>
                        <w:bCs/>
                        <w:color w:val="1F497D"/>
                      </w:rPr>
                    </w:pPr>
                    <w:r w:rsidRPr="00EF2883">
                      <w:rPr>
                        <w:b/>
                        <w:bCs/>
                        <w:color w:val="1F497D"/>
                      </w:rPr>
                      <w:t>Via Po, 22</w:t>
                    </w:r>
                  </w:p>
                  <w:p w:rsidR="00956CD3" w:rsidRPr="00EF2883" w:rsidRDefault="00956CD3" w:rsidP="000C3709">
                    <w:pPr>
                      <w:spacing w:line="240" w:lineRule="auto"/>
                      <w:jc w:val="right"/>
                      <w:rPr>
                        <w:b/>
                        <w:bCs/>
                        <w:color w:val="1F497D"/>
                      </w:rPr>
                    </w:pPr>
                    <w:r w:rsidRPr="00EF2883">
                      <w:rPr>
                        <w:b/>
                        <w:bCs/>
                        <w:color w:val="1F497D"/>
                      </w:rPr>
                      <w:t>00198 ROMA</w:t>
                    </w:r>
                  </w:p>
                  <w:p w:rsidR="00956CD3" w:rsidRDefault="00956CD3">
                    <w:pPr>
                      <w:jc w:val="right"/>
                      <w:rPr>
                        <w:b/>
                        <w:bCs/>
                        <w:color w:val="1F497D"/>
                      </w:rPr>
                    </w:pPr>
                    <w:r>
                      <w:rPr>
                        <w:b/>
                        <w:bCs/>
                        <w:color w:val="1F497D"/>
                      </w:rPr>
                      <w:t>00198 Roma</w:t>
                    </w:r>
                  </w:p>
                  <w:p w:rsidR="00956CD3" w:rsidRDefault="00956CD3">
                    <w:pPr>
                      <w:jc w:val="right"/>
                      <w:rPr>
                        <w:b/>
                        <w:bCs/>
                        <w:color w:val="1F497D"/>
                      </w:rPr>
                    </w:pPr>
                    <w:r>
                      <w:rPr>
                        <w:b/>
                        <w:bCs/>
                        <w:color w:val="1F497D"/>
                      </w:rPr>
                      <w:t xml:space="preserve">www.conaf.it </w:t>
                    </w:r>
                  </w:p>
                  <w:p w:rsidR="00956CD3" w:rsidRDefault="00956CD3">
                    <w:pPr>
                      <w:jc w:val="right"/>
                      <w:rPr>
                        <w:b/>
                        <w:bCs/>
                        <w:color w:val="1F497D"/>
                      </w:rPr>
                    </w:pPr>
                    <w:r>
                      <w:rPr>
                        <w:b/>
                        <w:bCs/>
                        <w:color w:val="1F497D"/>
                      </w:rPr>
                      <w:t xml:space="preserve">protocollo@conafpec.it </w:t>
                    </w:r>
                  </w:p>
                  <w:p w:rsidR="00956CD3" w:rsidRDefault="00956CD3">
                    <w:pPr>
                      <w:jc w:val="right"/>
                      <w:rPr>
                        <w:b/>
                        <w:bCs/>
                        <w:color w:val="1F497D"/>
                      </w:rPr>
                    </w:pPr>
                    <w:r>
                      <w:rPr>
                        <w:b/>
                        <w:bCs/>
                        <w:color w:val="1F497D"/>
                      </w:rPr>
                      <w:t>serviziosegreteria@conaf.it</w:t>
                    </w:r>
                  </w:p>
                  <w:p w:rsidR="00956CD3" w:rsidRDefault="00956CD3">
                    <w:pPr>
                      <w:jc w:val="right"/>
                    </w:pPr>
                  </w:p>
                </w:txbxContent>
              </v:textbox>
            </v:shape>
          </v:group>
        </w:pict>
      </w:r>
    </w:p>
    <w:p w:rsidR="00477426" w:rsidRDefault="003F41D0">
      <w:pPr>
        <w:suppressAutoHyphens w:val="0"/>
        <w:spacing w:before="60" w:after="60" w:line="240" w:lineRule="auto"/>
        <w:jc w:val="center"/>
        <w:rPr>
          <w:rFonts w:asciiTheme="minorHAnsi" w:hAnsiTheme="minorHAnsi"/>
        </w:rPr>
      </w:pPr>
      <w:r>
        <w:rPr>
          <w:rFonts w:eastAsia="EUAlbertina-Bold-Identity-H"/>
          <w:b/>
          <w:bCs/>
          <w:sz w:val="24"/>
        </w:rPr>
        <w:br w:type="page"/>
      </w:r>
      <w:r w:rsidR="003E67CD" w:rsidRPr="003E67CD">
        <w:rPr>
          <w:rFonts w:asciiTheme="minorHAnsi" w:hAnsiTheme="minorHAnsi"/>
          <w:b/>
          <w:bCs/>
          <w:sz w:val="24"/>
          <w:szCs w:val="24"/>
        </w:rPr>
        <w:lastRenderedPageBreak/>
        <w:t xml:space="preserve">Premessa </w:t>
      </w:r>
    </w:p>
    <w:p w:rsidR="00477426" w:rsidRDefault="003E67CD">
      <w:pPr>
        <w:spacing w:before="120" w:after="120" w:line="240" w:lineRule="auto"/>
        <w:ind w:left="340"/>
        <w:jc w:val="both"/>
        <w:rPr>
          <w:rFonts w:asciiTheme="minorHAnsi" w:hAnsiTheme="minorHAnsi"/>
          <w:bCs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sz w:val="24"/>
          <w:szCs w:val="24"/>
        </w:rPr>
        <w:t>In attuazione di quanto previsto</w:t>
      </w:r>
      <w:r w:rsidRPr="003E67CD">
        <w:rPr>
          <w:rFonts w:asciiTheme="minorHAnsi" w:hAnsiTheme="minorHAnsi"/>
          <w:b/>
          <w:color w:val="000000" w:themeColor="text1"/>
          <w:sz w:val="24"/>
          <w:szCs w:val="24"/>
        </w:rPr>
        <w:t>:</w:t>
      </w:r>
    </w:p>
    <w:p w:rsidR="00477426" w:rsidRDefault="003E67CD">
      <w:pPr>
        <w:numPr>
          <w:ilvl w:val="0"/>
          <w:numId w:val="42"/>
        </w:numPr>
        <w:spacing w:before="120" w:after="120" w:line="240" w:lineRule="auto"/>
        <w:jc w:val="both"/>
        <w:rPr>
          <w:rFonts w:asciiTheme="minorHAnsi" w:hAnsiTheme="minorHAnsi"/>
          <w:bCs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color w:val="000000" w:themeColor="text1"/>
          <w:sz w:val="24"/>
          <w:szCs w:val="24"/>
        </w:rPr>
        <w:t xml:space="preserve">dal </w:t>
      </w:r>
      <w:r w:rsidRPr="003E67CD">
        <w:rPr>
          <w:rFonts w:asciiTheme="minorHAnsi" w:hAnsiTheme="minorHAnsi" w:cs="Arial"/>
          <w:i/>
          <w:color w:val="000000" w:themeColor="text1"/>
          <w:sz w:val="24"/>
          <w:szCs w:val="24"/>
        </w:rPr>
        <w:t>Regolamento n. 3/2013 per la formazione professionale continua</w:t>
      </w:r>
      <w:r w:rsidRPr="003E67CD">
        <w:rPr>
          <w:rFonts w:asciiTheme="minorHAnsi" w:hAnsiTheme="minorHAnsi"/>
          <w:color w:val="000000" w:themeColor="text1"/>
          <w:sz w:val="24"/>
          <w:szCs w:val="24"/>
        </w:rPr>
        <w:t xml:space="preserve"> approvato con Delibera di Consiglio n. 308 del 23 10 2013;</w:t>
      </w:r>
    </w:p>
    <w:p w:rsidR="00477426" w:rsidRDefault="003E67CD">
      <w:pPr>
        <w:pStyle w:val="Corpotesto1"/>
        <w:numPr>
          <w:ilvl w:val="0"/>
          <w:numId w:val="42"/>
        </w:numPr>
        <w:tabs>
          <w:tab w:val="left" w:pos="-2268"/>
        </w:tabs>
        <w:spacing w:before="120" w:line="240" w:lineRule="auto"/>
        <w:ind w:right="58"/>
        <w:jc w:val="both"/>
        <w:rPr>
          <w:rFonts w:asciiTheme="minorHAnsi" w:hAnsiTheme="minorHAnsi" w:cstheme="minorHAnsi"/>
          <w:b/>
          <w:smallCaps/>
          <w:sz w:val="24"/>
          <w:szCs w:val="24"/>
        </w:rPr>
      </w:pPr>
      <w:r w:rsidRPr="003E67CD">
        <w:rPr>
          <w:rFonts w:asciiTheme="minorHAnsi" w:hAnsiTheme="minorHAnsi"/>
          <w:bCs/>
          <w:sz w:val="24"/>
          <w:szCs w:val="24"/>
        </w:rPr>
        <w:t>dai Criteri di accreditamento  di cui all'art. 6 comma 3 del Reg. 3/2013, approvati con  Delibera di Consiglio n. 397 del 20/12/2013;</w:t>
      </w:r>
    </w:p>
    <w:p w:rsidR="00DF4A17" w:rsidRPr="00060F98" w:rsidRDefault="003E67CD" w:rsidP="00DF4A17">
      <w:pPr>
        <w:pStyle w:val="Corpotesto1"/>
        <w:numPr>
          <w:ilvl w:val="0"/>
          <w:numId w:val="42"/>
        </w:numPr>
        <w:tabs>
          <w:tab w:val="left" w:pos="-2268"/>
        </w:tabs>
        <w:spacing w:before="120" w:line="240" w:lineRule="auto"/>
        <w:ind w:right="58"/>
        <w:jc w:val="both"/>
        <w:rPr>
          <w:rFonts w:asciiTheme="minorHAnsi" w:hAnsiTheme="minorHAnsi" w:cstheme="minorHAnsi"/>
          <w:b/>
          <w:smallCaps/>
          <w:sz w:val="24"/>
          <w:szCs w:val="24"/>
        </w:rPr>
      </w:pPr>
      <w:r w:rsidRPr="003E67CD">
        <w:rPr>
          <w:rFonts w:asciiTheme="minorHAnsi" w:hAnsiTheme="minorHAnsi"/>
          <w:sz w:val="24"/>
          <w:szCs w:val="24"/>
        </w:rPr>
        <w:t xml:space="preserve">dalla definizione dei Costi Standard delle attività di Formazione, </w:t>
      </w:r>
      <w:r w:rsidRPr="003E67CD">
        <w:rPr>
          <w:rFonts w:asciiTheme="minorHAnsi" w:hAnsiTheme="minorHAnsi"/>
          <w:bCs/>
          <w:sz w:val="24"/>
          <w:szCs w:val="24"/>
        </w:rPr>
        <w:t>approvate con Delibera di Consiglio n. 113 del 9/04/2014;</w:t>
      </w:r>
    </w:p>
    <w:p w:rsidR="00477426" w:rsidRDefault="003E67CD">
      <w:pPr>
        <w:pStyle w:val="Corpotesto1"/>
        <w:numPr>
          <w:ilvl w:val="0"/>
          <w:numId w:val="42"/>
        </w:numPr>
        <w:tabs>
          <w:tab w:val="left" w:pos="-2268"/>
        </w:tabs>
        <w:spacing w:before="120" w:line="240" w:lineRule="auto"/>
        <w:ind w:right="58"/>
        <w:jc w:val="both"/>
        <w:rPr>
          <w:rFonts w:asciiTheme="minorHAnsi" w:hAnsiTheme="minorHAnsi" w:cstheme="minorHAnsi"/>
          <w:b/>
          <w:smallCaps/>
          <w:sz w:val="24"/>
          <w:szCs w:val="24"/>
        </w:rPr>
      </w:pPr>
      <w:r w:rsidRPr="003E67CD">
        <w:rPr>
          <w:rFonts w:asciiTheme="minorHAnsi" w:hAnsiTheme="minorHAnsi"/>
          <w:bCs/>
          <w:sz w:val="24"/>
          <w:szCs w:val="24"/>
        </w:rPr>
        <w:t>dalle Linee Guida per l'applicazione del regolamento per la Formazione Professionale Continua, approvate con Delibera di Consiglio n. 114 del 9/04/2014;</w:t>
      </w:r>
    </w:p>
    <w:p w:rsidR="00477426" w:rsidRDefault="003E67CD">
      <w:pPr>
        <w:pStyle w:val="Paragrafoelenco"/>
        <w:spacing w:before="120" w:after="120" w:line="240" w:lineRule="auto"/>
        <w:ind w:left="0"/>
        <w:jc w:val="both"/>
        <w:rPr>
          <w:rStyle w:val="normarticoli1"/>
          <w:rFonts w:asciiTheme="minorHAnsi" w:hAnsiTheme="minorHAnsi" w:cs="Times New Roman"/>
        </w:rPr>
      </w:pPr>
      <w:r w:rsidRPr="003E67CD">
        <w:rPr>
          <w:rFonts w:asciiTheme="minorHAnsi" w:hAnsiTheme="minorHAnsi"/>
          <w:b/>
          <w:sz w:val="24"/>
          <w:szCs w:val="24"/>
        </w:rPr>
        <w:t>ha approvato le seguenti Linee Guida per il riconoscimento delle Attività Formative a distanza (FAD).</w:t>
      </w:r>
    </w:p>
    <w:p w:rsidR="00477426" w:rsidRDefault="00477426">
      <w:pPr>
        <w:suppressAutoHyphens w:val="0"/>
        <w:spacing w:after="0" w:line="240" w:lineRule="auto"/>
        <w:jc w:val="both"/>
        <w:rPr>
          <w:rStyle w:val="normarticoli1"/>
          <w:rFonts w:asciiTheme="minorHAnsi" w:hAnsiTheme="minorHAnsi"/>
        </w:rPr>
      </w:pPr>
    </w:p>
    <w:p w:rsidR="00477426" w:rsidRDefault="003E67CD">
      <w:pPr>
        <w:spacing w:after="0" w:line="240" w:lineRule="auto"/>
        <w:ind w:left="68"/>
        <w:jc w:val="center"/>
        <w:outlineLvl w:val="0"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b/>
          <w:color w:val="000000" w:themeColor="text1"/>
          <w:sz w:val="24"/>
          <w:szCs w:val="24"/>
        </w:rPr>
        <w:t>Articolo 1</w:t>
      </w:r>
    </w:p>
    <w:p w:rsidR="00477426" w:rsidRDefault="003E67CD">
      <w:pPr>
        <w:spacing w:after="0" w:line="240" w:lineRule="auto"/>
        <w:ind w:left="68"/>
        <w:jc w:val="center"/>
        <w:outlineLvl w:val="0"/>
        <w:rPr>
          <w:rFonts w:asciiTheme="minorHAnsi" w:hAnsiTheme="minorHAnsi"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color w:val="000000" w:themeColor="text1"/>
          <w:sz w:val="24"/>
          <w:szCs w:val="24"/>
        </w:rPr>
        <w:t>Oggetto</w:t>
      </w:r>
    </w:p>
    <w:p w:rsidR="00060F98" w:rsidRPr="00060F98" w:rsidRDefault="003E67CD" w:rsidP="00060F98">
      <w:pPr>
        <w:pStyle w:val="Paragrafoelenco"/>
        <w:numPr>
          <w:ilvl w:val="0"/>
          <w:numId w:val="46"/>
        </w:numPr>
        <w:suppressAutoHyphens w:val="0"/>
        <w:spacing w:after="120" w:line="240" w:lineRule="auto"/>
        <w:contextualSpacing/>
        <w:jc w:val="both"/>
        <w:outlineLvl w:val="0"/>
        <w:rPr>
          <w:rFonts w:asciiTheme="minorHAnsi" w:hAnsiTheme="minorHAnsi"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color w:val="000000" w:themeColor="text1"/>
          <w:sz w:val="24"/>
          <w:szCs w:val="24"/>
        </w:rPr>
        <w:t>Le presenti linee guida disciplinano quanto previsto nel regolamento per la Formazione Continua relativamente alla formazione a distanza (FAD).</w:t>
      </w:r>
    </w:p>
    <w:p w:rsidR="00060F98" w:rsidRPr="00060F98" w:rsidRDefault="003E67CD" w:rsidP="00060F98">
      <w:pPr>
        <w:pStyle w:val="Paragrafoelenco"/>
        <w:numPr>
          <w:ilvl w:val="0"/>
          <w:numId w:val="46"/>
        </w:numPr>
        <w:suppressAutoHyphens w:val="0"/>
        <w:spacing w:after="120" w:line="240" w:lineRule="auto"/>
        <w:contextualSpacing/>
        <w:jc w:val="both"/>
        <w:outlineLvl w:val="0"/>
        <w:rPr>
          <w:rFonts w:asciiTheme="minorHAnsi" w:hAnsiTheme="minorHAnsi"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color w:val="000000" w:themeColor="text1"/>
          <w:sz w:val="24"/>
          <w:szCs w:val="24"/>
        </w:rPr>
        <w:t>Sono pertanto oggetto di disciplina delle presenti linee guida:</w:t>
      </w:r>
    </w:p>
    <w:p w:rsidR="00060F98" w:rsidRPr="00060F98" w:rsidRDefault="003E67CD" w:rsidP="00060F98">
      <w:pPr>
        <w:pStyle w:val="Paragrafoelenco"/>
        <w:numPr>
          <w:ilvl w:val="0"/>
          <w:numId w:val="44"/>
        </w:numPr>
        <w:suppressAutoHyphens w:val="0"/>
        <w:spacing w:after="120" w:line="240" w:lineRule="auto"/>
        <w:ind w:left="851" w:hanging="284"/>
        <w:contextualSpacing/>
        <w:jc w:val="both"/>
        <w:outlineLvl w:val="0"/>
        <w:rPr>
          <w:rFonts w:asciiTheme="minorHAnsi" w:hAnsiTheme="minorHAnsi"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color w:val="000000" w:themeColor="text1"/>
          <w:sz w:val="24"/>
          <w:szCs w:val="24"/>
        </w:rPr>
        <w:t>Le diverse modalità di erogazione della FAD;</w:t>
      </w:r>
    </w:p>
    <w:p w:rsidR="00060F98" w:rsidRPr="00060F98" w:rsidRDefault="003E67CD" w:rsidP="00060F98">
      <w:pPr>
        <w:pStyle w:val="Paragrafoelenco"/>
        <w:numPr>
          <w:ilvl w:val="0"/>
          <w:numId w:val="44"/>
        </w:numPr>
        <w:suppressAutoHyphens w:val="0"/>
        <w:spacing w:after="120" w:line="240" w:lineRule="auto"/>
        <w:ind w:left="851" w:hanging="284"/>
        <w:contextualSpacing/>
        <w:jc w:val="both"/>
        <w:outlineLvl w:val="0"/>
        <w:rPr>
          <w:rFonts w:asciiTheme="minorHAnsi" w:hAnsiTheme="minorHAnsi"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color w:val="000000" w:themeColor="text1"/>
          <w:sz w:val="24"/>
          <w:szCs w:val="24"/>
        </w:rPr>
        <w:t>I livelli qualitativi richiesti per le modalità di erogazione della FAD;</w:t>
      </w:r>
    </w:p>
    <w:p w:rsidR="00060F98" w:rsidRPr="00060F98" w:rsidRDefault="003E67CD" w:rsidP="00060F98">
      <w:pPr>
        <w:pStyle w:val="Paragrafoelenco"/>
        <w:numPr>
          <w:ilvl w:val="0"/>
          <w:numId w:val="44"/>
        </w:numPr>
        <w:suppressAutoHyphens w:val="0"/>
        <w:spacing w:after="120" w:line="240" w:lineRule="auto"/>
        <w:ind w:left="851" w:hanging="284"/>
        <w:contextualSpacing/>
        <w:jc w:val="both"/>
        <w:outlineLvl w:val="0"/>
        <w:rPr>
          <w:rFonts w:asciiTheme="minorHAnsi" w:hAnsiTheme="minorHAnsi"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color w:val="000000" w:themeColor="text1"/>
          <w:sz w:val="24"/>
          <w:szCs w:val="24"/>
        </w:rPr>
        <w:t>Le modalità di verifica della partecipazione.</w:t>
      </w:r>
    </w:p>
    <w:p w:rsidR="00477426" w:rsidRDefault="003E67CD">
      <w:pPr>
        <w:spacing w:after="0" w:line="240" w:lineRule="auto"/>
        <w:ind w:left="68"/>
        <w:jc w:val="center"/>
        <w:outlineLvl w:val="0"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b/>
          <w:color w:val="000000" w:themeColor="text1"/>
          <w:sz w:val="24"/>
          <w:szCs w:val="24"/>
        </w:rPr>
        <w:t>Articolo 2</w:t>
      </w:r>
    </w:p>
    <w:p w:rsidR="00477426" w:rsidRDefault="003E67CD">
      <w:pPr>
        <w:spacing w:after="0" w:line="240" w:lineRule="auto"/>
        <w:ind w:left="68"/>
        <w:jc w:val="center"/>
        <w:outlineLvl w:val="0"/>
        <w:rPr>
          <w:rFonts w:asciiTheme="minorHAnsi" w:hAnsiTheme="minorHAnsi"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color w:val="000000" w:themeColor="text1"/>
          <w:sz w:val="24"/>
          <w:szCs w:val="24"/>
        </w:rPr>
        <w:t>Definizioni</w:t>
      </w:r>
    </w:p>
    <w:p w:rsidR="00060F98" w:rsidRPr="00060F98" w:rsidRDefault="003E67CD" w:rsidP="00060F98">
      <w:pPr>
        <w:pStyle w:val="Paragrafoelenco"/>
        <w:numPr>
          <w:ilvl w:val="0"/>
          <w:numId w:val="43"/>
        </w:numPr>
        <w:suppressAutoHyphens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3E67CD">
        <w:rPr>
          <w:rFonts w:asciiTheme="minorHAnsi" w:hAnsiTheme="minorHAnsi"/>
          <w:color w:val="000000" w:themeColor="text1"/>
          <w:sz w:val="24"/>
          <w:szCs w:val="24"/>
        </w:rPr>
        <w:t xml:space="preserve">Per </w:t>
      </w:r>
      <w:r w:rsidRPr="003E67CD">
        <w:rPr>
          <w:rFonts w:asciiTheme="minorHAnsi" w:hAnsiTheme="minorHAnsi"/>
          <w:b/>
          <w:color w:val="000000" w:themeColor="text1"/>
          <w:sz w:val="24"/>
          <w:szCs w:val="24"/>
        </w:rPr>
        <w:t>FAD</w:t>
      </w:r>
      <w:r w:rsidRPr="003E67CD">
        <w:rPr>
          <w:rFonts w:asciiTheme="minorHAnsi" w:hAnsiTheme="minorHAnsi"/>
          <w:color w:val="000000" w:themeColor="text1"/>
          <w:sz w:val="24"/>
          <w:szCs w:val="24"/>
        </w:rPr>
        <w:t xml:space="preserve"> s’intende: </w:t>
      </w:r>
      <w:r w:rsidRPr="003E67CD">
        <w:rPr>
          <w:rFonts w:asciiTheme="minorHAnsi" w:hAnsiTheme="minorHAnsi"/>
          <w:sz w:val="24"/>
          <w:szCs w:val="24"/>
        </w:rPr>
        <w:t xml:space="preserve"> un progetto formativo  che si caratterizza per la presenza in luoghi diversi di docente e discente. Esistono diverse tipologie di FAD, a seconda se vi è o meno separazione temporale, oltre che spaziale, tra il momento dell’insegnamento e quello dell’apprendimento.</w:t>
      </w:r>
      <w:r w:rsidR="006843B7">
        <w:rPr>
          <w:rFonts w:asciiTheme="minorHAnsi" w:hAnsiTheme="minorHAnsi"/>
          <w:sz w:val="24"/>
          <w:szCs w:val="24"/>
        </w:rPr>
        <w:t xml:space="preserve"> Essa si può attuare:</w:t>
      </w:r>
    </w:p>
    <w:p w:rsidR="00477426" w:rsidRDefault="00477426">
      <w:pPr>
        <w:pStyle w:val="Paragrafoelenco"/>
        <w:suppressAutoHyphens w:val="0"/>
        <w:spacing w:after="0" w:line="240" w:lineRule="auto"/>
        <w:ind w:left="428"/>
        <w:contextualSpacing/>
        <w:jc w:val="both"/>
        <w:rPr>
          <w:rFonts w:asciiTheme="minorHAnsi" w:hAnsiTheme="minorHAnsi"/>
          <w:sz w:val="24"/>
          <w:szCs w:val="24"/>
        </w:rPr>
      </w:pPr>
    </w:p>
    <w:p w:rsidR="00477426" w:rsidRDefault="006843B7">
      <w:pPr>
        <w:pStyle w:val="Paragrafoelenco"/>
        <w:suppressAutoHyphens w:val="0"/>
        <w:spacing w:after="0" w:line="240" w:lineRule="auto"/>
        <w:ind w:left="428"/>
        <w:contextualSpacing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1a) Attraverso l</w:t>
      </w:r>
      <w:r w:rsidR="003E67CD" w:rsidRPr="003E67CD">
        <w:rPr>
          <w:rFonts w:asciiTheme="minorHAnsi" w:hAnsiTheme="minorHAnsi"/>
          <w:sz w:val="24"/>
          <w:szCs w:val="24"/>
        </w:rPr>
        <w:t xml:space="preserve">a </w:t>
      </w:r>
      <w:r w:rsidR="003E67CD" w:rsidRPr="003E67CD">
        <w:rPr>
          <w:rFonts w:asciiTheme="minorHAnsi" w:hAnsiTheme="minorHAnsi"/>
          <w:b/>
          <w:sz w:val="24"/>
          <w:szCs w:val="24"/>
        </w:rPr>
        <w:t>Videoconferenza</w:t>
      </w:r>
      <w:r>
        <w:rPr>
          <w:rFonts w:asciiTheme="minorHAnsi" w:hAnsiTheme="minorHAnsi"/>
          <w:b/>
          <w:sz w:val="24"/>
          <w:szCs w:val="24"/>
        </w:rPr>
        <w:t xml:space="preserve">, in </w:t>
      </w:r>
      <w:r w:rsidR="003E67CD" w:rsidRPr="003E67CD">
        <w:rPr>
          <w:rFonts w:asciiTheme="minorHAnsi" w:hAnsiTheme="minorHAnsi"/>
          <w:sz w:val="24"/>
          <w:szCs w:val="24"/>
        </w:rPr>
        <w:t xml:space="preserve">un’aula virtuale che prevede la </w:t>
      </w:r>
      <w:proofErr w:type="spellStart"/>
      <w:r w:rsidR="003E67CD" w:rsidRPr="003E67CD">
        <w:rPr>
          <w:rFonts w:asciiTheme="minorHAnsi" w:hAnsiTheme="minorHAnsi"/>
          <w:sz w:val="24"/>
          <w:szCs w:val="24"/>
        </w:rPr>
        <w:t>co</w:t>
      </w:r>
      <w:r>
        <w:rPr>
          <w:rFonts w:asciiTheme="minorHAnsi" w:hAnsiTheme="minorHAnsi"/>
          <w:sz w:val="24"/>
          <w:szCs w:val="24"/>
        </w:rPr>
        <w:t>o</w:t>
      </w:r>
      <w:r w:rsidR="003E67CD" w:rsidRPr="003E67CD">
        <w:rPr>
          <w:rFonts w:asciiTheme="minorHAnsi" w:hAnsiTheme="minorHAnsi"/>
          <w:sz w:val="24"/>
          <w:szCs w:val="24"/>
        </w:rPr>
        <w:t>presenza</w:t>
      </w:r>
      <w:proofErr w:type="spellEnd"/>
      <w:r w:rsidR="003E67CD" w:rsidRPr="003E67CD">
        <w:rPr>
          <w:rFonts w:asciiTheme="minorHAnsi" w:hAnsiTheme="minorHAnsi"/>
          <w:sz w:val="24"/>
          <w:szCs w:val="24"/>
        </w:rPr>
        <w:t xml:space="preserve"> di allievi, docenti e tutor che interagiscono tra loro tramite un mezzo di comunicazione</w:t>
      </w:r>
      <w:r>
        <w:rPr>
          <w:rFonts w:asciiTheme="minorHAnsi" w:hAnsiTheme="minorHAnsi"/>
          <w:sz w:val="24"/>
          <w:szCs w:val="24"/>
        </w:rPr>
        <w:t>, o in con allievi e tutor presenti in un</w:t>
      </w:r>
      <w:bookmarkStart w:id="4" w:name="_GoBack"/>
      <w:bookmarkEnd w:id="4"/>
      <w:r>
        <w:rPr>
          <w:rFonts w:asciiTheme="minorHAnsi" w:hAnsiTheme="minorHAnsi"/>
          <w:sz w:val="24"/>
          <w:szCs w:val="24"/>
        </w:rPr>
        <w:t xml:space="preserve">'aula che interagiscono con il docente a distanza. </w:t>
      </w:r>
      <w:r w:rsidR="003E67CD" w:rsidRPr="003E67CD">
        <w:rPr>
          <w:rFonts w:asciiTheme="minorHAnsi" w:hAnsiTheme="minorHAnsi"/>
          <w:sz w:val="24"/>
          <w:szCs w:val="24"/>
        </w:rPr>
        <w:t>Modalità sincrona.</w:t>
      </w:r>
    </w:p>
    <w:p w:rsidR="00477426" w:rsidRDefault="006843B7">
      <w:pPr>
        <w:pStyle w:val="Paragrafoelenco"/>
        <w:suppressAutoHyphens w:val="0"/>
        <w:spacing w:after="0" w:line="240" w:lineRule="auto"/>
        <w:ind w:left="428"/>
        <w:contextualSpacing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2a) </w:t>
      </w:r>
      <w:r w:rsidR="003E67CD" w:rsidRPr="003E67CD">
        <w:rPr>
          <w:rFonts w:asciiTheme="minorHAnsi" w:hAnsiTheme="minorHAnsi"/>
          <w:sz w:val="24"/>
          <w:szCs w:val="24"/>
        </w:rPr>
        <w:t>L’</w:t>
      </w:r>
      <w:r w:rsidR="003E67CD" w:rsidRPr="003E67CD">
        <w:rPr>
          <w:rFonts w:asciiTheme="minorHAnsi" w:hAnsiTheme="minorHAnsi"/>
          <w:b/>
          <w:sz w:val="24"/>
          <w:szCs w:val="24"/>
        </w:rPr>
        <w:t xml:space="preserve">E-learning </w:t>
      </w:r>
      <w:r w:rsidR="003E67CD" w:rsidRPr="003E67CD">
        <w:rPr>
          <w:rFonts w:asciiTheme="minorHAnsi" w:hAnsiTheme="minorHAnsi"/>
          <w:sz w:val="24"/>
          <w:szCs w:val="24"/>
        </w:rPr>
        <w:t>, invece, è una modalità asincrona di apprendimento, nella quale il processo formativo si sviluppa attraverso una piattaforma informatica e i contatti tra docente e discente avvengono per lo più in modo indiretto attraverso la piattaforma stessa, posta elettronica, chat etc.</w:t>
      </w:r>
    </w:p>
    <w:p w:rsidR="00477426" w:rsidRDefault="00477426">
      <w:pPr>
        <w:pStyle w:val="Paragrafoelenco"/>
        <w:suppressAutoHyphens w:val="0"/>
        <w:spacing w:after="0" w:line="240" w:lineRule="auto"/>
        <w:ind w:left="428"/>
        <w:contextualSpacing/>
        <w:jc w:val="both"/>
        <w:rPr>
          <w:rFonts w:asciiTheme="minorHAnsi" w:hAnsiTheme="minorHAnsi"/>
          <w:sz w:val="24"/>
          <w:szCs w:val="24"/>
        </w:rPr>
      </w:pPr>
    </w:p>
    <w:p w:rsidR="00477426" w:rsidDel="00B52ABC" w:rsidRDefault="003E67CD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del w:id="5" w:author="user" w:date="2014-04-09T17:58:00Z"/>
          <w:rFonts w:asciiTheme="minorHAnsi" w:eastAsia="Times New Roman" w:hAnsiTheme="minorHAnsi"/>
          <w:b/>
          <w:sz w:val="24"/>
          <w:szCs w:val="24"/>
          <w:lang w:eastAsia="it-IT"/>
        </w:rPr>
      </w:pPr>
      <w:del w:id="6" w:author="user" w:date="2014-04-09T17:58:00Z">
        <w:r w:rsidRPr="003E67CD" w:rsidDel="00B52ABC">
          <w:rPr>
            <w:rFonts w:asciiTheme="minorHAnsi" w:eastAsia="Times New Roman" w:hAnsiTheme="minorHAnsi"/>
            <w:b/>
            <w:sz w:val="24"/>
            <w:szCs w:val="24"/>
            <w:lang w:eastAsia="it-IT"/>
          </w:rPr>
          <w:delText>2) Programma di Autoformazione</w:delText>
        </w:r>
      </w:del>
    </w:p>
    <w:p w:rsidR="00477426" w:rsidDel="00B52ABC" w:rsidRDefault="0013608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del w:id="7" w:author="user" w:date="2014-04-09T17:58:00Z"/>
          <w:rFonts w:asciiTheme="minorHAnsi" w:eastAsia="Times New Roman" w:hAnsiTheme="minorHAnsi"/>
          <w:sz w:val="24"/>
          <w:szCs w:val="24"/>
          <w:lang w:eastAsia="it-IT"/>
        </w:rPr>
      </w:pPr>
      <w:del w:id="8" w:author="user" w:date="2014-04-09T17:58:00Z">
        <w:r w:rsidDel="00B52ABC">
          <w:rPr>
            <w:rFonts w:asciiTheme="minorHAnsi" w:eastAsia="Times New Roman" w:hAnsiTheme="minorHAnsi"/>
            <w:sz w:val="24"/>
            <w:szCs w:val="24"/>
            <w:lang w:eastAsia="it-IT"/>
          </w:rPr>
          <w:delText>Per Autoformazione si intende un p</w:delText>
        </w:r>
        <w:r w:rsidRPr="00956CD3" w:rsidDel="00B52ABC">
          <w:rPr>
            <w:rFonts w:asciiTheme="minorHAnsi" w:eastAsia="Times New Roman" w:hAnsiTheme="minorHAnsi"/>
            <w:sz w:val="24"/>
            <w:szCs w:val="24"/>
            <w:lang w:eastAsia="it-IT"/>
          </w:rPr>
          <w:delText xml:space="preserve">rocesso formativo </w:delText>
        </w:r>
        <w:r w:rsidR="005314F2" w:rsidDel="00B52ABC">
          <w:rPr>
            <w:rFonts w:asciiTheme="minorHAnsi" w:eastAsia="Times New Roman" w:hAnsiTheme="minorHAnsi"/>
            <w:sz w:val="24"/>
            <w:szCs w:val="24"/>
            <w:lang w:eastAsia="it-IT"/>
          </w:rPr>
          <w:delText>correlato allo svolgimento dell'attività professionale</w:delText>
        </w:r>
        <w:r w:rsidRPr="00956CD3" w:rsidDel="00B52ABC">
          <w:rPr>
            <w:rFonts w:asciiTheme="minorHAnsi" w:eastAsia="Times New Roman" w:hAnsiTheme="minorHAnsi"/>
            <w:sz w:val="24"/>
            <w:szCs w:val="24"/>
            <w:lang w:eastAsia="it-IT"/>
          </w:rPr>
          <w:delText>, i cui tem</w:delText>
        </w:r>
        <w:r w:rsidR="005314F2" w:rsidDel="00B52ABC">
          <w:rPr>
            <w:rFonts w:asciiTheme="minorHAnsi" w:eastAsia="Times New Roman" w:hAnsiTheme="minorHAnsi"/>
            <w:sz w:val="24"/>
            <w:szCs w:val="24"/>
            <w:lang w:eastAsia="it-IT"/>
          </w:rPr>
          <w:delText xml:space="preserve">pi di fruizione sono decisi dall'iscritto </w:delText>
        </w:r>
        <w:r w:rsidRPr="00956CD3" w:rsidDel="00B52ABC">
          <w:rPr>
            <w:rFonts w:asciiTheme="minorHAnsi" w:eastAsia="Times New Roman" w:hAnsiTheme="minorHAnsi"/>
            <w:sz w:val="24"/>
            <w:szCs w:val="24"/>
            <w:lang w:eastAsia="it-IT"/>
          </w:rPr>
          <w:delText>compatibilmente</w:delText>
        </w:r>
        <w:r w:rsidR="005314F2" w:rsidDel="00B52ABC">
          <w:rPr>
            <w:rFonts w:asciiTheme="minorHAnsi" w:eastAsia="Times New Roman" w:hAnsiTheme="minorHAnsi"/>
            <w:sz w:val="24"/>
            <w:szCs w:val="24"/>
            <w:lang w:eastAsia="it-IT"/>
          </w:rPr>
          <w:delText xml:space="preserve"> con lo svolgimento della propria prestazione. </w:delText>
        </w:r>
      </w:del>
    </w:p>
    <w:p w:rsidR="00477426" w:rsidRDefault="003E67CD">
      <w:pPr>
        <w:spacing w:after="0" w:line="240" w:lineRule="auto"/>
        <w:ind w:left="68"/>
        <w:jc w:val="center"/>
        <w:outlineLvl w:val="0"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b/>
          <w:color w:val="000000" w:themeColor="text1"/>
          <w:sz w:val="24"/>
          <w:szCs w:val="24"/>
        </w:rPr>
        <w:t>Articolo 3</w:t>
      </w:r>
    </w:p>
    <w:p w:rsidR="00477426" w:rsidRDefault="003E67CD">
      <w:pPr>
        <w:spacing w:before="120" w:after="0" w:line="240" w:lineRule="auto"/>
        <w:ind w:left="68"/>
        <w:jc w:val="center"/>
        <w:rPr>
          <w:rFonts w:asciiTheme="minorHAnsi" w:hAnsiTheme="minorHAnsi"/>
          <w:sz w:val="24"/>
          <w:szCs w:val="24"/>
        </w:rPr>
      </w:pPr>
      <w:del w:id="9" w:author="user" w:date="2014-04-09T17:51:00Z">
        <w:r w:rsidRPr="003E67CD" w:rsidDel="000F53CE">
          <w:rPr>
            <w:rFonts w:asciiTheme="minorHAnsi" w:hAnsiTheme="minorHAnsi"/>
            <w:sz w:val="24"/>
            <w:szCs w:val="24"/>
          </w:rPr>
          <w:delText>Le figure della</w:delText>
        </w:r>
      </w:del>
      <w:ins w:id="10" w:author="user" w:date="2014-04-09T17:51:00Z">
        <w:r w:rsidR="000F53CE">
          <w:rPr>
            <w:rFonts w:asciiTheme="minorHAnsi" w:hAnsiTheme="minorHAnsi"/>
            <w:sz w:val="24"/>
            <w:szCs w:val="24"/>
          </w:rPr>
          <w:t>della Ulteriori figure profess</w:t>
        </w:r>
      </w:ins>
      <w:ins w:id="11" w:author="user" w:date="2014-04-09T17:52:00Z">
        <w:r w:rsidR="000F53CE">
          <w:rPr>
            <w:rFonts w:asciiTheme="minorHAnsi" w:hAnsiTheme="minorHAnsi"/>
            <w:sz w:val="24"/>
            <w:szCs w:val="24"/>
          </w:rPr>
          <w:t>ionali per la gestione delle</w:t>
        </w:r>
      </w:ins>
      <w:r w:rsidRPr="003E67CD">
        <w:rPr>
          <w:rFonts w:asciiTheme="minorHAnsi" w:hAnsiTheme="minorHAnsi"/>
          <w:sz w:val="24"/>
          <w:szCs w:val="24"/>
        </w:rPr>
        <w:t xml:space="preserve"> FAD</w:t>
      </w:r>
    </w:p>
    <w:p w:rsidR="001977C3" w:rsidRDefault="001977C3">
      <w:pPr>
        <w:pStyle w:val="Paragrafoelenco"/>
        <w:numPr>
          <w:ilvl w:val="0"/>
          <w:numId w:val="50"/>
        </w:numPr>
        <w:suppressAutoHyphens w:val="0"/>
        <w:spacing w:before="120" w:after="0" w:line="240" w:lineRule="auto"/>
        <w:contextualSpacing/>
        <w:jc w:val="both"/>
        <w:rPr>
          <w:ins w:id="12" w:author="user" w:date="2014-04-09T17:51:00Z"/>
          <w:rFonts w:asciiTheme="minorHAnsi" w:hAnsiTheme="minorHAnsi"/>
          <w:sz w:val="24"/>
          <w:szCs w:val="24"/>
        </w:rPr>
      </w:pPr>
      <w:ins w:id="13" w:author="user" w:date="2014-04-09T17:50:00Z">
        <w:r>
          <w:rPr>
            <w:rFonts w:asciiTheme="minorHAnsi" w:hAnsiTheme="minorHAnsi"/>
            <w:sz w:val="24"/>
            <w:szCs w:val="24"/>
          </w:rPr>
          <w:t xml:space="preserve">Oltre alle figure previste dai Criteri di Accreditamento, è prevista </w:t>
        </w:r>
      </w:ins>
      <w:ins w:id="14" w:author="user" w:date="2014-04-09T17:51:00Z">
        <w:r>
          <w:rPr>
            <w:rFonts w:asciiTheme="minorHAnsi" w:hAnsiTheme="minorHAnsi"/>
            <w:sz w:val="24"/>
            <w:szCs w:val="24"/>
          </w:rPr>
          <w:t xml:space="preserve">anche la disponibilità di un team tecnico </w:t>
        </w:r>
      </w:ins>
    </w:p>
    <w:p w:rsidR="00477426" w:rsidDel="001977C3" w:rsidRDefault="003E67CD">
      <w:pPr>
        <w:pStyle w:val="Paragrafoelenco"/>
        <w:numPr>
          <w:ilvl w:val="0"/>
          <w:numId w:val="50"/>
        </w:numPr>
        <w:suppressAutoHyphens w:val="0"/>
        <w:spacing w:before="120" w:after="0" w:line="240" w:lineRule="auto"/>
        <w:contextualSpacing/>
        <w:jc w:val="both"/>
        <w:rPr>
          <w:del w:id="15" w:author="user" w:date="2014-04-09T17:51:00Z"/>
          <w:rFonts w:asciiTheme="minorHAnsi" w:hAnsiTheme="minorHAnsi"/>
          <w:sz w:val="24"/>
          <w:szCs w:val="24"/>
        </w:rPr>
      </w:pPr>
      <w:del w:id="16" w:author="user" w:date="2014-04-09T17:51:00Z">
        <w:r w:rsidRPr="003E67CD" w:rsidDel="001977C3">
          <w:rPr>
            <w:rFonts w:asciiTheme="minorHAnsi" w:hAnsiTheme="minorHAnsi"/>
            <w:sz w:val="24"/>
            <w:szCs w:val="24"/>
          </w:rPr>
          <w:delText>Le figure che prendono parte ad un percorso di FAD sono:</w:delText>
        </w:r>
      </w:del>
    </w:p>
    <w:p w:rsidR="00477426" w:rsidDel="001977C3" w:rsidRDefault="003E67CD">
      <w:pPr>
        <w:spacing w:before="120" w:after="0" w:line="240" w:lineRule="auto"/>
        <w:ind w:left="357"/>
        <w:jc w:val="both"/>
        <w:rPr>
          <w:del w:id="17" w:author="user" w:date="2014-04-09T17:51:00Z"/>
          <w:rFonts w:asciiTheme="minorHAnsi" w:hAnsiTheme="minorHAnsi"/>
          <w:b/>
          <w:i/>
          <w:sz w:val="24"/>
          <w:szCs w:val="24"/>
        </w:rPr>
      </w:pPr>
      <w:del w:id="18" w:author="user" w:date="2014-04-09T17:51:00Z">
        <w:r w:rsidRPr="003E67CD" w:rsidDel="001977C3">
          <w:rPr>
            <w:rFonts w:asciiTheme="minorHAnsi" w:hAnsiTheme="minorHAnsi"/>
            <w:b/>
            <w:i/>
            <w:sz w:val="24"/>
            <w:szCs w:val="24"/>
          </w:rPr>
          <w:delText>Docente</w:delText>
        </w:r>
      </w:del>
    </w:p>
    <w:p w:rsidR="00477426" w:rsidDel="001977C3" w:rsidRDefault="003E67CD">
      <w:pPr>
        <w:spacing w:after="0" w:line="240" w:lineRule="auto"/>
        <w:ind w:left="357"/>
        <w:jc w:val="both"/>
        <w:rPr>
          <w:del w:id="19" w:author="user" w:date="2014-04-09T17:51:00Z"/>
          <w:rFonts w:asciiTheme="minorHAnsi" w:hAnsiTheme="minorHAnsi"/>
          <w:sz w:val="24"/>
          <w:szCs w:val="24"/>
        </w:rPr>
      </w:pPr>
      <w:del w:id="20" w:author="user" w:date="2014-04-09T17:51:00Z">
        <w:r w:rsidRPr="003E67CD" w:rsidDel="001977C3">
          <w:rPr>
            <w:rFonts w:asciiTheme="minorHAnsi" w:hAnsiTheme="minorHAnsi"/>
            <w:sz w:val="24"/>
            <w:szCs w:val="24"/>
          </w:rPr>
          <w:delText>Predispone il contenuto e gestisce lo svolgimento del corso. Segue costantemente l’andamento della classe virtuale, introducendo, se necessario, dei cambiamenti all’iter del corso volti a colmare eventuali lacune. È sempre disponibile ad interagire con i discenti attraverso chat, email, forum. Valuta i discenti all’inizio, durante e alla fine del percorso formativo.</w:delText>
        </w:r>
      </w:del>
    </w:p>
    <w:p w:rsidR="00477426" w:rsidDel="001977C3" w:rsidRDefault="003E67CD">
      <w:pPr>
        <w:spacing w:before="120" w:after="0" w:line="240" w:lineRule="auto"/>
        <w:ind w:left="357"/>
        <w:jc w:val="both"/>
        <w:rPr>
          <w:del w:id="21" w:author="user" w:date="2014-04-09T17:51:00Z"/>
          <w:rFonts w:asciiTheme="minorHAnsi" w:hAnsiTheme="minorHAnsi"/>
          <w:b/>
          <w:i/>
          <w:sz w:val="24"/>
          <w:szCs w:val="24"/>
        </w:rPr>
      </w:pPr>
      <w:del w:id="22" w:author="user" w:date="2014-04-09T17:51:00Z">
        <w:r w:rsidRPr="003E67CD" w:rsidDel="001977C3">
          <w:rPr>
            <w:rFonts w:asciiTheme="minorHAnsi" w:hAnsiTheme="minorHAnsi"/>
            <w:b/>
            <w:i/>
            <w:sz w:val="24"/>
            <w:szCs w:val="24"/>
          </w:rPr>
          <w:delText xml:space="preserve">Tutor </w:delText>
        </w:r>
      </w:del>
    </w:p>
    <w:p w:rsidR="00477426" w:rsidDel="001977C3" w:rsidRDefault="003E67CD">
      <w:pPr>
        <w:spacing w:after="0" w:line="240" w:lineRule="auto"/>
        <w:ind w:left="357"/>
        <w:jc w:val="both"/>
        <w:rPr>
          <w:del w:id="23" w:author="user" w:date="2014-04-09T17:51:00Z"/>
          <w:rFonts w:asciiTheme="minorHAnsi" w:hAnsiTheme="minorHAnsi"/>
          <w:sz w:val="24"/>
          <w:szCs w:val="24"/>
        </w:rPr>
      </w:pPr>
      <w:del w:id="24" w:author="user" w:date="2014-04-09T17:51:00Z">
        <w:r w:rsidRPr="003E67CD" w:rsidDel="001977C3">
          <w:rPr>
            <w:rFonts w:asciiTheme="minorHAnsi" w:hAnsiTheme="minorHAnsi"/>
            <w:sz w:val="24"/>
            <w:szCs w:val="24"/>
          </w:rPr>
          <w:delText>È il punto di riferimento dei discenti. Ascolta le richieste dei discenti, interagisce con loro tramite chat, email, forum. Stimola di sua iniziativa l’interesse dei discenti, colmando eventuali lacune o problematiche, interagendo con loro tramite forum,chat, email. Ha un ruolo di mediatore sia fra i vari componenti della classe virtuale, sia tra la classe virtuale e il docente. Assiste il docente nell’assegnare i giudizi sui discenti.</w:delText>
        </w:r>
      </w:del>
      <w:ins w:id="25" w:author="user" w:date="2014-04-09T17:51:00Z">
        <w:r w:rsidR="001977C3">
          <w:rPr>
            <w:rFonts w:asciiTheme="minorHAnsi" w:hAnsiTheme="minorHAnsi"/>
            <w:sz w:val="24"/>
            <w:szCs w:val="24"/>
          </w:rPr>
          <w:t xml:space="preserve">   Che g</w:t>
        </w:r>
      </w:ins>
    </w:p>
    <w:p w:rsidR="00477426" w:rsidDel="001977C3" w:rsidRDefault="00136086">
      <w:pPr>
        <w:suppressAutoHyphens w:val="0"/>
        <w:spacing w:after="0" w:line="240" w:lineRule="auto"/>
        <w:rPr>
          <w:del w:id="26" w:author="user" w:date="2014-04-09T17:51:00Z"/>
          <w:rFonts w:asciiTheme="minorHAnsi" w:hAnsiTheme="minorHAnsi"/>
          <w:b/>
          <w:i/>
          <w:sz w:val="24"/>
          <w:szCs w:val="24"/>
        </w:rPr>
      </w:pPr>
      <w:del w:id="27" w:author="user" w:date="2014-04-09T17:51:00Z">
        <w:r w:rsidDel="001977C3">
          <w:rPr>
            <w:rFonts w:asciiTheme="minorHAnsi" w:hAnsiTheme="minorHAnsi"/>
            <w:b/>
            <w:i/>
            <w:sz w:val="24"/>
            <w:szCs w:val="24"/>
          </w:rPr>
          <w:br w:type="page"/>
        </w:r>
      </w:del>
    </w:p>
    <w:p w:rsidR="00477426" w:rsidDel="001977C3" w:rsidRDefault="003E67CD" w:rsidP="00477426">
      <w:pPr>
        <w:spacing w:after="0" w:line="240" w:lineRule="auto"/>
        <w:jc w:val="both"/>
        <w:rPr>
          <w:del w:id="28" w:author="user" w:date="2014-04-09T17:51:00Z"/>
          <w:rFonts w:asciiTheme="minorHAnsi" w:hAnsiTheme="minorHAnsi"/>
          <w:b/>
          <w:i/>
          <w:sz w:val="24"/>
          <w:szCs w:val="24"/>
        </w:rPr>
        <w:pPrChange w:id="29" w:author="user" w:date="2014-04-09T17:51:00Z">
          <w:pPr>
            <w:spacing w:after="0" w:line="240" w:lineRule="auto"/>
            <w:ind w:left="360"/>
            <w:jc w:val="both"/>
          </w:pPr>
        </w:pPrChange>
      </w:pPr>
      <w:del w:id="30" w:author="user" w:date="2014-04-09T17:51:00Z">
        <w:r w:rsidRPr="003E67CD" w:rsidDel="001977C3">
          <w:rPr>
            <w:rFonts w:asciiTheme="minorHAnsi" w:hAnsiTheme="minorHAnsi"/>
            <w:b/>
            <w:i/>
            <w:sz w:val="24"/>
            <w:szCs w:val="24"/>
          </w:rPr>
          <w:delText>Team tecnico</w:delText>
        </w:r>
      </w:del>
    </w:p>
    <w:p w:rsidR="00477426" w:rsidRDefault="003E67CD" w:rsidP="0047742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  <w:pPrChange w:id="31" w:author="user" w:date="2014-04-09T17:51:00Z">
          <w:pPr>
            <w:spacing w:after="0" w:line="240" w:lineRule="auto"/>
            <w:ind w:left="357"/>
            <w:jc w:val="both"/>
          </w:pPr>
        </w:pPrChange>
      </w:pPr>
      <w:del w:id="32" w:author="user" w:date="2014-04-09T17:51:00Z">
        <w:r w:rsidRPr="003E67CD" w:rsidDel="001977C3">
          <w:rPr>
            <w:rFonts w:asciiTheme="minorHAnsi" w:hAnsiTheme="minorHAnsi"/>
            <w:sz w:val="24"/>
            <w:szCs w:val="24"/>
          </w:rPr>
          <w:delText>G</w:delText>
        </w:r>
      </w:del>
      <w:r w:rsidRPr="003E67CD">
        <w:rPr>
          <w:rFonts w:asciiTheme="minorHAnsi" w:hAnsiTheme="minorHAnsi"/>
          <w:sz w:val="24"/>
          <w:szCs w:val="24"/>
        </w:rPr>
        <w:t>estisce l’assistenza tecnica, hardware e software rendendosi disponibile ai discenti via telefono, chat, forum, email.</w:t>
      </w:r>
    </w:p>
    <w:p w:rsidR="00060F98" w:rsidRPr="00060F98" w:rsidRDefault="00060F98" w:rsidP="00060F98">
      <w:pPr>
        <w:spacing w:after="120"/>
        <w:ind w:left="68"/>
        <w:jc w:val="center"/>
        <w:outlineLvl w:val="0"/>
        <w:rPr>
          <w:rFonts w:asciiTheme="minorHAnsi" w:hAnsiTheme="minorHAnsi"/>
          <w:color w:val="000000" w:themeColor="text1"/>
          <w:sz w:val="24"/>
          <w:szCs w:val="24"/>
        </w:rPr>
      </w:pPr>
    </w:p>
    <w:p w:rsidR="00060F98" w:rsidRPr="00060F98" w:rsidRDefault="003E67CD" w:rsidP="00060F98">
      <w:pPr>
        <w:spacing w:after="120"/>
        <w:ind w:left="68"/>
        <w:jc w:val="center"/>
        <w:outlineLvl w:val="0"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b/>
          <w:color w:val="000000" w:themeColor="text1"/>
          <w:sz w:val="24"/>
          <w:szCs w:val="24"/>
        </w:rPr>
        <w:t>Articolo 4</w:t>
      </w:r>
    </w:p>
    <w:p w:rsidR="00060F98" w:rsidRPr="00060F98" w:rsidRDefault="003E67CD" w:rsidP="00060F98">
      <w:pPr>
        <w:spacing w:after="120"/>
        <w:ind w:left="68"/>
        <w:jc w:val="center"/>
        <w:outlineLvl w:val="0"/>
        <w:rPr>
          <w:rFonts w:asciiTheme="minorHAnsi" w:hAnsiTheme="minorHAnsi"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color w:val="000000" w:themeColor="text1"/>
          <w:sz w:val="24"/>
          <w:szCs w:val="24"/>
        </w:rPr>
        <w:t>Caratteristiche della FAD</w:t>
      </w:r>
    </w:p>
    <w:p w:rsidR="00060F98" w:rsidRPr="00060F98" w:rsidRDefault="003E67CD" w:rsidP="00060F98">
      <w:pPr>
        <w:pStyle w:val="Paragrafoelenco"/>
        <w:numPr>
          <w:ilvl w:val="0"/>
          <w:numId w:val="47"/>
        </w:numPr>
        <w:suppressAutoHyphens w:val="0"/>
        <w:spacing w:after="120" w:line="240" w:lineRule="auto"/>
        <w:ind w:left="426" w:hanging="426"/>
        <w:contextualSpacing/>
        <w:jc w:val="both"/>
        <w:outlineLvl w:val="0"/>
        <w:rPr>
          <w:rFonts w:asciiTheme="minorHAnsi" w:hAnsiTheme="minorHAnsi"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color w:val="000000" w:themeColor="text1"/>
          <w:sz w:val="24"/>
          <w:szCs w:val="24"/>
        </w:rPr>
        <w:t>La FAD è uno strumento necessario per coloro che lavorano in quanto permette un elevato grado di flessibilità e personalizzazione del processo formativo, che consente di scegliere liberamente i contenuti e i tempi dello studio, ottimizzando così i tempi e consentendo di gestire comodamente il tempo a disposizione tra lavoro e studio.</w:t>
      </w:r>
    </w:p>
    <w:p w:rsidR="00060F98" w:rsidRPr="00060F98" w:rsidDel="00D72C79" w:rsidRDefault="003E67CD" w:rsidP="00060F98">
      <w:pPr>
        <w:pStyle w:val="Paragrafoelenco"/>
        <w:numPr>
          <w:ilvl w:val="0"/>
          <w:numId w:val="47"/>
        </w:numPr>
        <w:suppressAutoHyphens w:val="0"/>
        <w:spacing w:after="120" w:line="240" w:lineRule="auto"/>
        <w:ind w:left="426" w:hanging="426"/>
        <w:contextualSpacing/>
        <w:jc w:val="both"/>
        <w:outlineLvl w:val="0"/>
        <w:rPr>
          <w:del w:id="33" w:author="user" w:date="2014-04-09T17:30:00Z"/>
          <w:rFonts w:asciiTheme="minorHAnsi" w:hAnsiTheme="minorHAnsi"/>
          <w:color w:val="000000" w:themeColor="text1"/>
          <w:sz w:val="24"/>
          <w:szCs w:val="24"/>
        </w:rPr>
      </w:pPr>
      <w:del w:id="34" w:author="user" w:date="2014-04-09T17:30:00Z">
        <w:r w:rsidRPr="003E67CD" w:rsidDel="00D72C79">
          <w:rPr>
            <w:rFonts w:asciiTheme="minorHAnsi" w:hAnsiTheme="minorHAnsi"/>
            <w:color w:val="000000" w:themeColor="text1"/>
            <w:sz w:val="24"/>
            <w:szCs w:val="24"/>
          </w:rPr>
          <w:delText>Le caratteristiche peculiari della FAD rendono  complicata la valutazione dell’apprendimento e la verifica della effettiva partecipazione, tuttavia nel successivo articolo 6 si delineano i sistemi valutativi che devono essere applicati.</w:delText>
        </w:r>
      </w:del>
    </w:p>
    <w:p w:rsidR="00060F98" w:rsidRPr="00060F98" w:rsidRDefault="00060F98" w:rsidP="00060F98">
      <w:pPr>
        <w:spacing w:after="120"/>
        <w:ind w:left="68"/>
        <w:jc w:val="center"/>
        <w:outlineLvl w:val="0"/>
        <w:rPr>
          <w:rFonts w:asciiTheme="minorHAnsi" w:hAnsiTheme="minorHAnsi"/>
          <w:color w:val="000000" w:themeColor="text1"/>
          <w:sz w:val="24"/>
          <w:szCs w:val="24"/>
        </w:rPr>
      </w:pPr>
    </w:p>
    <w:p w:rsidR="000F53CE" w:rsidRPr="00060F98" w:rsidRDefault="000F53CE" w:rsidP="000F53CE">
      <w:pPr>
        <w:spacing w:after="120"/>
        <w:ind w:left="68"/>
        <w:jc w:val="center"/>
        <w:outlineLvl w:val="0"/>
        <w:rPr>
          <w:rFonts w:asciiTheme="minorHAnsi" w:hAnsiTheme="minorHAnsi"/>
          <w:b/>
          <w:color w:val="000000" w:themeColor="text1"/>
          <w:sz w:val="24"/>
          <w:szCs w:val="24"/>
        </w:rPr>
      </w:pPr>
      <w:moveToRangeStart w:id="35" w:author="user" w:date="2014-04-09T17:53:00Z" w:name="move384829316"/>
      <w:moveTo w:id="36" w:author="user" w:date="2014-04-09T17:53:00Z">
        <w:r w:rsidRPr="003E67CD">
          <w:rPr>
            <w:rFonts w:asciiTheme="minorHAnsi" w:hAnsiTheme="minorHAnsi"/>
            <w:b/>
            <w:color w:val="000000" w:themeColor="text1"/>
            <w:sz w:val="24"/>
            <w:szCs w:val="24"/>
          </w:rPr>
          <w:t xml:space="preserve">Articolo </w:t>
        </w:r>
      </w:moveTo>
      <w:ins w:id="37" w:author="user" w:date="2014-04-09T17:53:00Z">
        <w:r>
          <w:rPr>
            <w:rFonts w:asciiTheme="minorHAnsi" w:hAnsiTheme="minorHAnsi"/>
            <w:b/>
            <w:color w:val="000000" w:themeColor="text1"/>
            <w:sz w:val="24"/>
            <w:szCs w:val="24"/>
          </w:rPr>
          <w:t>5</w:t>
        </w:r>
      </w:ins>
      <w:moveTo w:id="38" w:author="user" w:date="2014-04-09T17:53:00Z">
        <w:del w:id="39" w:author="user" w:date="2014-04-09T17:53:00Z">
          <w:r w:rsidRPr="003E67CD" w:rsidDel="000F53CE">
            <w:rPr>
              <w:rFonts w:asciiTheme="minorHAnsi" w:hAnsiTheme="minorHAnsi"/>
              <w:b/>
              <w:color w:val="000000" w:themeColor="text1"/>
              <w:sz w:val="24"/>
              <w:szCs w:val="24"/>
            </w:rPr>
            <w:delText>6</w:delText>
          </w:r>
        </w:del>
      </w:moveTo>
    </w:p>
    <w:p w:rsidR="000F53CE" w:rsidRPr="00060F98" w:rsidRDefault="000F53CE" w:rsidP="000F53CE">
      <w:pPr>
        <w:spacing w:after="120"/>
        <w:ind w:left="68"/>
        <w:jc w:val="center"/>
        <w:outlineLvl w:val="0"/>
        <w:rPr>
          <w:rFonts w:asciiTheme="minorHAnsi" w:hAnsiTheme="minorHAnsi"/>
          <w:color w:val="000000" w:themeColor="text1"/>
          <w:sz w:val="24"/>
          <w:szCs w:val="24"/>
        </w:rPr>
      </w:pPr>
      <w:moveTo w:id="40" w:author="user" w:date="2014-04-09T17:53:00Z">
        <w:r w:rsidRPr="003E67CD">
          <w:rPr>
            <w:rFonts w:asciiTheme="minorHAnsi" w:hAnsiTheme="minorHAnsi"/>
            <w:color w:val="000000" w:themeColor="text1"/>
            <w:sz w:val="24"/>
            <w:szCs w:val="24"/>
          </w:rPr>
          <w:t>Verifica dell’effettiva partecipazione</w:t>
        </w:r>
      </w:moveTo>
    </w:p>
    <w:p w:rsidR="000F53CE" w:rsidRPr="00060F98" w:rsidRDefault="000F53CE" w:rsidP="000F53CE">
      <w:pPr>
        <w:pStyle w:val="Paragrafoelenco"/>
        <w:numPr>
          <w:ilvl w:val="0"/>
          <w:numId w:val="45"/>
        </w:numPr>
        <w:suppressAutoHyphens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moveTo w:id="41" w:author="user" w:date="2014-04-09T17:53:00Z">
        <w:r w:rsidRPr="003E67CD">
          <w:rPr>
            <w:rFonts w:asciiTheme="minorHAnsi" w:hAnsiTheme="minorHAnsi"/>
            <w:sz w:val="24"/>
            <w:szCs w:val="24"/>
          </w:rPr>
          <w:t xml:space="preserve">La FAD </w:t>
        </w:r>
        <w:r>
          <w:rPr>
            <w:rFonts w:asciiTheme="minorHAnsi" w:hAnsiTheme="minorHAnsi"/>
            <w:sz w:val="24"/>
            <w:szCs w:val="24"/>
          </w:rPr>
          <w:t>necessita</w:t>
        </w:r>
        <w:r w:rsidRPr="003E67CD">
          <w:rPr>
            <w:rFonts w:asciiTheme="minorHAnsi" w:hAnsiTheme="minorHAnsi"/>
            <w:sz w:val="24"/>
            <w:szCs w:val="24"/>
          </w:rPr>
          <w:t xml:space="preserve"> di un  valido sistema di controllo che certifichi la reale presenza del discente durante tutto il percorso formativo. </w:t>
        </w:r>
      </w:moveTo>
    </w:p>
    <w:p w:rsidR="000F53CE" w:rsidRPr="00060F98" w:rsidRDefault="000F53CE" w:rsidP="000F53CE">
      <w:pPr>
        <w:pStyle w:val="Paragrafoelenco"/>
        <w:numPr>
          <w:ilvl w:val="0"/>
          <w:numId w:val="45"/>
        </w:numPr>
        <w:suppressAutoHyphens w:val="0"/>
        <w:contextualSpacing/>
        <w:jc w:val="both"/>
        <w:rPr>
          <w:rFonts w:asciiTheme="minorHAnsi" w:hAnsiTheme="minorHAnsi"/>
          <w:sz w:val="24"/>
          <w:szCs w:val="24"/>
        </w:rPr>
      </w:pPr>
      <w:moveTo w:id="42" w:author="user" w:date="2014-04-09T17:53:00Z">
        <w:r w:rsidRPr="003E67CD">
          <w:rPr>
            <w:rFonts w:asciiTheme="minorHAnsi" w:hAnsiTheme="minorHAnsi"/>
            <w:sz w:val="24"/>
            <w:szCs w:val="24"/>
          </w:rPr>
          <w:t>A tale scopo sarà necessario</w:t>
        </w:r>
        <w:r>
          <w:rPr>
            <w:rFonts w:asciiTheme="minorHAnsi" w:hAnsiTheme="minorHAnsi"/>
            <w:sz w:val="24"/>
            <w:szCs w:val="24"/>
          </w:rPr>
          <w:t xml:space="preserve"> </w:t>
        </w:r>
        <w:r w:rsidRPr="003E67CD">
          <w:rPr>
            <w:rFonts w:asciiTheme="minorHAnsi" w:hAnsiTheme="minorHAnsi"/>
            <w:sz w:val="24"/>
            <w:szCs w:val="24"/>
          </w:rPr>
          <w:t xml:space="preserve">effettuare una registrazione all’inizio del corso </w:t>
        </w:r>
        <w:r>
          <w:rPr>
            <w:rFonts w:asciiTheme="minorHAnsi" w:hAnsiTheme="minorHAnsi"/>
            <w:sz w:val="24"/>
            <w:szCs w:val="24"/>
          </w:rPr>
          <w:t xml:space="preserve">attraverso l'utilizzo della </w:t>
        </w:r>
        <w:proofErr w:type="spellStart"/>
        <w:r>
          <w:rPr>
            <w:rFonts w:asciiTheme="minorHAnsi" w:hAnsiTheme="minorHAnsi"/>
            <w:sz w:val="24"/>
            <w:szCs w:val="24"/>
          </w:rPr>
          <w:t>SmartCard</w:t>
        </w:r>
        <w:proofErr w:type="spellEnd"/>
        <w:r>
          <w:rPr>
            <w:rFonts w:asciiTheme="minorHAnsi" w:hAnsiTheme="minorHAnsi"/>
            <w:sz w:val="24"/>
            <w:szCs w:val="24"/>
          </w:rPr>
          <w:t xml:space="preserve"> fornita dall'Ordine.</w:t>
        </w:r>
      </w:moveTo>
    </w:p>
    <w:p w:rsidR="000F53CE" w:rsidRDefault="000F53CE" w:rsidP="000F53CE">
      <w:pPr>
        <w:pStyle w:val="Paragrafoelenco"/>
        <w:numPr>
          <w:ilvl w:val="0"/>
          <w:numId w:val="45"/>
        </w:numPr>
        <w:suppressAutoHyphens w:val="0"/>
        <w:contextualSpacing/>
        <w:jc w:val="both"/>
        <w:rPr>
          <w:rFonts w:asciiTheme="minorHAnsi" w:hAnsiTheme="minorHAnsi"/>
          <w:sz w:val="24"/>
          <w:szCs w:val="24"/>
        </w:rPr>
      </w:pPr>
      <w:moveTo w:id="43" w:author="user" w:date="2014-04-09T17:53:00Z">
        <w:r w:rsidRPr="003E67CD">
          <w:rPr>
            <w:rFonts w:asciiTheme="minorHAnsi" w:hAnsiTheme="minorHAnsi"/>
            <w:sz w:val="24"/>
            <w:szCs w:val="24"/>
          </w:rPr>
          <w:t xml:space="preserve">Inserire durante tutta la durata del corso domande, con tempo di risposta limitato,  per verificare la presenza costante e attenta, oppure chiedere di cliccare da qualche parte sullo schermo </w:t>
        </w:r>
      </w:moveTo>
    </w:p>
    <w:p w:rsidR="000F53CE" w:rsidRDefault="000F53CE" w:rsidP="000F53CE">
      <w:pPr>
        <w:pStyle w:val="Paragrafoelenco"/>
        <w:numPr>
          <w:ilvl w:val="0"/>
          <w:numId w:val="45"/>
        </w:numPr>
        <w:suppressAutoHyphens w:val="0"/>
        <w:contextualSpacing/>
        <w:jc w:val="both"/>
        <w:rPr>
          <w:rFonts w:asciiTheme="minorHAnsi" w:hAnsiTheme="minorHAnsi"/>
          <w:sz w:val="24"/>
          <w:szCs w:val="24"/>
        </w:rPr>
      </w:pPr>
      <w:moveTo w:id="44" w:author="user" w:date="2014-04-09T17:53:00Z">
        <w:r w:rsidRPr="003E67CD">
          <w:rPr>
            <w:rFonts w:asciiTheme="minorHAnsi" w:hAnsiTheme="minorHAnsi"/>
            <w:sz w:val="24"/>
            <w:szCs w:val="24"/>
          </w:rPr>
          <w:t xml:space="preserve">Il corso o evento formativo erogato con il sistema FAD deve </w:t>
        </w:r>
        <w:r>
          <w:rPr>
            <w:rFonts w:asciiTheme="minorHAnsi" w:hAnsiTheme="minorHAnsi"/>
            <w:sz w:val="24"/>
            <w:szCs w:val="24"/>
          </w:rPr>
          <w:t xml:space="preserve">sempre </w:t>
        </w:r>
        <w:r w:rsidRPr="003E67CD">
          <w:rPr>
            <w:rFonts w:asciiTheme="minorHAnsi" w:hAnsiTheme="minorHAnsi"/>
            <w:sz w:val="24"/>
            <w:szCs w:val="24"/>
          </w:rPr>
          <w:t xml:space="preserve">prevedere la verifica </w:t>
        </w:r>
        <w:r>
          <w:rPr>
            <w:rFonts w:asciiTheme="minorHAnsi" w:hAnsiTheme="minorHAnsi"/>
            <w:sz w:val="24"/>
            <w:szCs w:val="24"/>
          </w:rPr>
          <w:t>di ciascuna lezione e la verifica finale.</w:t>
        </w:r>
      </w:moveTo>
    </w:p>
    <w:p w:rsidR="000F53CE" w:rsidRDefault="000F53CE" w:rsidP="000F53CE">
      <w:pPr>
        <w:pStyle w:val="Paragrafoelenco"/>
        <w:suppressAutoHyphens w:val="0"/>
        <w:ind w:left="428"/>
        <w:contextualSpacing/>
        <w:jc w:val="both"/>
        <w:rPr>
          <w:rFonts w:asciiTheme="minorHAnsi" w:hAnsiTheme="minorHAnsi"/>
          <w:sz w:val="24"/>
          <w:szCs w:val="24"/>
        </w:rPr>
      </w:pPr>
      <w:moveTo w:id="45" w:author="user" w:date="2014-04-09T17:53:00Z">
        <w:r>
          <w:rPr>
            <w:rFonts w:asciiTheme="minorHAnsi" w:hAnsiTheme="minorHAnsi"/>
            <w:sz w:val="24"/>
            <w:szCs w:val="24"/>
          </w:rPr>
          <w:t>Il mancato superamento di una lezione non consente la prosecuzione del corso.</w:t>
        </w:r>
      </w:moveTo>
    </w:p>
    <w:moveToRangeEnd w:id="35"/>
    <w:p w:rsidR="00477426" w:rsidRDefault="003E67CD">
      <w:pPr>
        <w:spacing w:after="0"/>
        <w:ind w:left="68"/>
        <w:jc w:val="center"/>
        <w:outlineLvl w:val="0"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b/>
          <w:color w:val="000000" w:themeColor="text1"/>
          <w:sz w:val="24"/>
          <w:szCs w:val="24"/>
        </w:rPr>
        <w:t>Articolo 5</w:t>
      </w:r>
    </w:p>
    <w:p w:rsidR="00477426" w:rsidRDefault="003E67CD">
      <w:pPr>
        <w:spacing w:after="0"/>
        <w:ind w:left="68"/>
        <w:jc w:val="center"/>
        <w:outlineLvl w:val="0"/>
        <w:rPr>
          <w:rFonts w:asciiTheme="minorHAnsi" w:hAnsiTheme="minorHAnsi"/>
          <w:color w:val="000000" w:themeColor="text1"/>
          <w:sz w:val="24"/>
          <w:szCs w:val="24"/>
        </w:rPr>
      </w:pPr>
      <w:r w:rsidRPr="00B52ABC">
        <w:rPr>
          <w:rFonts w:asciiTheme="minorHAnsi" w:hAnsiTheme="minorHAnsi"/>
          <w:color w:val="000000" w:themeColor="text1"/>
          <w:sz w:val="24"/>
          <w:szCs w:val="24"/>
          <w:highlight w:val="yellow"/>
          <w:rPrChange w:id="46" w:author="user" w:date="2014-04-09T17:56:00Z">
            <w:rPr>
              <w:rFonts w:asciiTheme="minorHAnsi" w:hAnsiTheme="minorHAnsi"/>
              <w:color w:val="000000" w:themeColor="text1"/>
              <w:sz w:val="24"/>
              <w:szCs w:val="24"/>
            </w:rPr>
          </w:rPrChange>
        </w:rPr>
        <w:t>Valutazione dell’apprendimento</w:t>
      </w:r>
      <w:ins w:id="47" w:author="user" w:date="2014-04-09T17:55:00Z">
        <w:r w:rsidR="00B52ABC" w:rsidRPr="00B52ABC">
          <w:rPr>
            <w:rFonts w:asciiTheme="minorHAnsi" w:hAnsiTheme="minorHAnsi"/>
            <w:color w:val="000000" w:themeColor="text1"/>
            <w:sz w:val="24"/>
            <w:szCs w:val="24"/>
            <w:highlight w:val="yellow"/>
            <w:rPrChange w:id="48" w:author="user" w:date="2014-04-09T17:56:00Z">
              <w:rPr>
                <w:rFonts w:asciiTheme="minorHAnsi" w:hAnsiTheme="minorHAnsi"/>
                <w:color w:val="000000" w:themeColor="text1"/>
                <w:sz w:val="24"/>
                <w:szCs w:val="24"/>
              </w:rPr>
            </w:rPrChange>
          </w:rPr>
          <w:t xml:space="preserve"> nel caso di ricon</w:t>
        </w:r>
      </w:ins>
      <w:ins w:id="49" w:author="user" w:date="2014-04-09T17:56:00Z">
        <w:r w:rsidR="00B52ABC" w:rsidRPr="00B52ABC">
          <w:rPr>
            <w:rFonts w:asciiTheme="minorHAnsi" w:hAnsiTheme="minorHAnsi"/>
            <w:color w:val="000000" w:themeColor="text1"/>
            <w:sz w:val="24"/>
            <w:szCs w:val="24"/>
            <w:highlight w:val="yellow"/>
            <w:rPrChange w:id="50" w:author="user" w:date="2014-04-09T17:56:00Z">
              <w:rPr>
                <w:rFonts w:asciiTheme="minorHAnsi" w:hAnsiTheme="minorHAnsi"/>
                <w:color w:val="000000" w:themeColor="text1"/>
                <w:sz w:val="24"/>
                <w:szCs w:val="24"/>
              </w:rPr>
            </w:rPrChange>
          </w:rPr>
          <w:t>oscimento di un titolo</w:t>
        </w:r>
      </w:ins>
    </w:p>
    <w:p w:rsidR="00477426" w:rsidRPr="00477426" w:rsidRDefault="003E67CD">
      <w:pPr>
        <w:pStyle w:val="Paragrafoelenco"/>
        <w:numPr>
          <w:ilvl w:val="0"/>
          <w:numId w:val="51"/>
        </w:numPr>
        <w:suppressAutoHyphens w:val="0"/>
        <w:spacing w:after="0" w:line="240" w:lineRule="auto"/>
        <w:contextualSpacing/>
        <w:rPr>
          <w:rFonts w:asciiTheme="minorHAnsi" w:hAnsiTheme="minorHAnsi"/>
          <w:sz w:val="24"/>
          <w:szCs w:val="24"/>
          <w:highlight w:val="yellow"/>
          <w:rPrChange w:id="51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</w:pPr>
      <w:r w:rsidRPr="003E67CD">
        <w:rPr>
          <w:rFonts w:asciiTheme="minorHAnsi" w:hAnsiTheme="minorHAnsi"/>
          <w:sz w:val="24"/>
          <w:szCs w:val="24"/>
        </w:rPr>
        <w:t xml:space="preserve">Per essere  sicuri che il discente abbia assimilato bene e compreso i contenuti del corso, il percorso formativo dovrà prevedere </w:t>
      </w:r>
      <w:r w:rsidRPr="0068540C">
        <w:rPr>
          <w:rFonts w:asciiTheme="minorHAnsi" w:hAnsiTheme="minorHAnsi"/>
          <w:sz w:val="24"/>
          <w:szCs w:val="24"/>
          <w:highlight w:val="yellow"/>
          <w:rPrChange w:id="52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  <w:t>almeno i seguenti passaggi:</w:t>
      </w:r>
    </w:p>
    <w:p w:rsidR="00477426" w:rsidRPr="00477426" w:rsidRDefault="005314F2">
      <w:pPr>
        <w:pStyle w:val="Paragrafoelenco"/>
        <w:suppressAutoHyphens w:val="0"/>
        <w:ind w:hanging="360"/>
        <w:contextualSpacing/>
        <w:rPr>
          <w:rFonts w:asciiTheme="minorHAnsi" w:hAnsiTheme="minorHAnsi"/>
          <w:sz w:val="24"/>
          <w:szCs w:val="24"/>
          <w:highlight w:val="yellow"/>
          <w:rPrChange w:id="53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</w:pPr>
      <w:r w:rsidRPr="0068540C">
        <w:rPr>
          <w:rFonts w:asciiTheme="minorHAnsi" w:hAnsiTheme="minorHAnsi"/>
          <w:sz w:val="24"/>
          <w:szCs w:val="24"/>
          <w:highlight w:val="yellow"/>
          <w:rPrChange w:id="54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  <w:tab/>
      </w:r>
      <w:r w:rsidR="006C343A" w:rsidRPr="0068540C">
        <w:rPr>
          <w:rFonts w:asciiTheme="minorHAnsi" w:hAnsiTheme="minorHAnsi"/>
          <w:sz w:val="24"/>
          <w:szCs w:val="24"/>
          <w:highlight w:val="yellow"/>
          <w:rPrChange w:id="55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  <w:t>- a</w:t>
      </w:r>
      <w:r w:rsidR="003E67CD" w:rsidRPr="0068540C">
        <w:rPr>
          <w:rFonts w:asciiTheme="minorHAnsi" w:hAnsiTheme="minorHAnsi"/>
          <w:sz w:val="24"/>
          <w:szCs w:val="24"/>
          <w:highlight w:val="yellow"/>
          <w:rPrChange w:id="56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  <w:t>ll’inizio del corso dovranno essere esposte le finalità del progetto, i risultati che si vogliono raggiungere, il programma del corso, nonché una descrizione tecnica della piattaforma utilizzata (ove sia presente) e degli strumenti tecnologici che verranno utilizzati.</w:t>
      </w:r>
    </w:p>
    <w:p w:rsidR="00477426" w:rsidRPr="00477426" w:rsidRDefault="005314F2">
      <w:pPr>
        <w:pStyle w:val="Paragrafoelenco"/>
        <w:suppressAutoHyphens w:val="0"/>
        <w:ind w:hanging="360"/>
        <w:contextualSpacing/>
        <w:rPr>
          <w:rFonts w:asciiTheme="minorHAnsi" w:hAnsiTheme="minorHAnsi"/>
          <w:sz w:val="24"/>
          <w:szCs w:val="24"/>
          <w:highlight w:val="yellow"/>
          <w:rPrChange w:id="57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</w:pPr>
      <w:r w:rsidRPr="0068540C">
        <w:rPr>
          <w:rFonts w:asciiTheme="minorHAnsi" w:hAnsiTheme="minorHAnsi"/>
          <w:sz w:val="24"/>
          <w:szCs w:val="24"/>
          <w:highlight w:val="yellow"/>
          <w:rPrChange w:id="58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  <w:tab/>
      </w:r>
      <w:r w:rsidR="006C343A" w:rsidRPr="0068540C">
        <w:rPr>
          <w:rFonts w:asciiTheme="minorHAnsi" w:hAnsiTheme="minorHAnsi"/>
          <w:sz w:val="24"/>
          <w:szCs w:val="24"/>
          <w:highlight w:val="yellow"/>
          <w:rPrChange w:id="59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  <w:t>- durante il corso, v</w:t>
      </w:r>
      <w:r w:rsidR="003E67CD" w:rsidRPr="0068540C">
        <w:rPr>
          <w:rFonts w:asciiTheme="minorHAnsi" w:hAnsiTheme="minorHAnsi"/>
          <w:sz w:val="24"/>
          <w:szCs w:val="24"/>
          <w:highlight w:val="yellow"/>
          <w:rPrChange w:id="60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  <w:t>erifiche intermedie per valutare lo stato di apprendimento, da inserire alla fine di ogni modulo didattico,per verificare eventuali lacune e rimodellare se del caso il percorso formativo. Si può procedere al modulo successivo solo dopo aver superato il test relativo al modulo precedente.</w:t>
      </w:r>
    </w:p>
    <w:p w:rsidR="00477426" w:rsidRPr="00477426" w:rsidDel="00B52ABC" w:rsidRDefault="005314F2">
      <w:pPr>
        <w:pStyle w:val="Paragrafoelenco"/>
        <w:suppressAutoHyphens w:val="0"/>
        <w:ind w:hanging="360"/>
        <w:contextualSpacing/>
        <w:rPr>
          <w:del w:id="61" w:author="user" w:date="2014-04-09T17:58:00Z"/>
          <w:rFonts w:asciiTheme="minorHAnsi" w:hAnsiTheme="minorHAnsi"/>
          <w:sz w:val="24"/>
          <w:szCs w:val="24"/>
          <w:highlight w:val="yellow"/>
          <w:rPrChange w:id="62" w:author="user" w:date="2014-04-09T18:02:00Z">
            <w:rPr>
              <w:del w:id="63" w:author="user" w:date="2014-04-09T17:58:00Z"/>
              <w:rFonts w:asciiTheme="minorHAnsi" w:hAnsiTheme="minorHAnsi"/>
              <w:sz w:val="24"/>
              <w:szCs w:val="24"/>
            </w:rPr>
          </w:rPrChange>
        </w:rPr>
      </w:pPr>
      <w:r w:rsidRPr="0068540C">
        <w:rPr>
          <w:rFonts w:asciiTheme="minorHAnsi" w:hAnsiTheme="minorHAnsi"/>
          <w:sz w:val="24"/>
          <w:szCs w:val="24"/>
          <w:highlight w:val="yellow"/>
          <w:rPrChange w:id="64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  <w:tab/>
      </w:r>
      <w:r w:rsidR="006C343A" w:rsidRPr="0068540C">
        <w:rPr>
          <w:rFonts w:asciiTheme="minorHAnsi" w:hAnsiTheme="minorHAnsi"/>
          <w:sz w:val="24"/>
          <w:szCs w:val="24"/>
          <w:highlight w:val="yellow"/>
          <w:rPrChange w:id="65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  <w:t xml:space="preserve">- al termine del corso </w:t>
      </w:r>
      <w:r w:rsidR="003E67CD" w:rsidRPr="0068540C">
        <w:rPr>
          <w:rFonts w:asciiTheme="minorHAnsi" w:hAnsiTheme="minorHAnsi"/>
          <w:sz w:val="24"/>
          <w:szCs w:val="24"/>
          <w:highlight w:val="yellow"/>
          <w:rPrChange w:id="66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  <w:t>verifica/test finale per valutare il raggiungimento degli obiettivi prefissati. I crediti formativi verranno rilasciati solo dopo il superamento del test finale</w:t>
      </w:r>
      <w:r w:rsidR="006C343A" w:rsidRPr="0068540C">
        <w:rPr>
          <w:rFonts w:asciiTheme="minorHAnsi" w:hAnsiTheme="minorHAnsi"/>
          <w:sz w:val="24"/>
          <w:szCs w:val="24"/>
          <w:highlight w:val="yellow"/>
          <w:rPrChange w:id="67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  <w:t>.</w:t>
      </w:r>
    </w:p>
    <w:p w:rsidR="00477426" w:rsidRPr="00477426" w:rsidDel="00B52ABC" w:rsidRDefault="005314F2" w:rsidP="00477426">
      <w:pPr>
        <w:pStyle w:val="Paragrafoelenco"/>
        <w:suppressAutoHyphens w:val="0"/>
        <w:ind w:left="0" w:hanging="360"/>
        <w:contextualSpacing/>
        <w:rPr>
          <w:del w:id="68" w:author="user" w:date="2014-04-09T17:58:00Z"/>
          <w:rFonts w:asciiTheme="minorHAnsi" w:hAnsiTheme="minorHAnsi"/>
          <w:sz w:val="24"/>
          <w:szCs w:val="24"/>
          <w:highlight w:val="yellow"/>
          <w:rPrChange w:id="69" w:author="user" w:date="2014-04-09T18:02:00Z">
            <w:rPr>
              <w:del w:id="70" w:author="user" w:date="2014-04-09T17:58:00Z"/>
              <w:rFonts w:asciiTheme="minorHAnsi" w:hAnsiTheme="minorHAnsi"/>
              <w:sz w:val="24"/>
              <w:szCs w:val="24"/>
            </w:rPr>
          </w:rPrChange>
        </w:rPr>
        <w:pPrChange w:id="71" w:author="user" w:date="2014-04-09T17:58:00Z">
          <w:pPr>
            <w:pStyle w:val="Paragrafoelenco"/>
            <w:suppressAutoHyphens w:val="0"/>
            <w:ind w:hanging="360"/>
            <w:contextualSpacing/>
          </w:pPr>
        </w:pPrChange>
      </w:pPr>
      <w:del w:id="72" w:author="user" w:date="2014-04-09T17:58:00Z">
        <w:r w:rsidRPr="0068540C" w:rsidDel="00B52ABC">
          <w:rPr>
            <w:rFonts w:asciiTheme="minorHAnsi" w:eastAsia="Times New Roman" w:hAnsiTheme="minorHAnsi"/>
            <w:sz w:val="24"/>
            <w:szCs w:val="24"/>
            <w:highlight w:val="yellow"/>
            <w:lang w:eastAsia="it-IT"/>
            <w:rPrChange w:id="73" w:author="user" w:date="2014-04-09T18:02:00Z">
              <w:rPr>
                <w:rFonts w:asciiTheme="minorHAnsi" w:eastAsia="Times New Roman" w:hAnsiTheme="minorHAnsi"/>
                <w:sz w:val="24"/>
                <w:szCs w:val="24"/>
                <w:lang w:eastAsia="it-IT"/>
              </w:rPr>
            </w:rPrChange>
          </w:rPr>
          <w:delText>2.</w:delText>
        </w:r>
        <w:r w:rsidRPr="0068540C" w:rsidDel="00B52ABC">
          <w:rPr>
            <w:rFonts w:asciiTheme="minorHAnsi" w:eastAsia="Times New Roman" w:hAnsiTheme="minorHAnsi"/>
            <w:sz w:val="24"/>
            <w:szCs w:val="24"/>
            <w:highlight w:val="yellow"/>
            <w:lang w:eastAsia="it-IT"/>
            <w:rPrChange w:id="74" w:author="user" w:date="2014-04-09T18:02:00Z">
              <w:rPr>
                <w:rFonts w:asciiTheme="minorHAnsi" w:eastAsia="Times New Roman" w:hAnsiTheme="minorHAnsi"/>
                <w:sz w:val="24"/>
                <w:szCs w:val="24"/>
                <w:lang w:eastAsia="it-IT"/>
              </w:rPr>
            </w:rPrChange>
          </w:rPr>
          <w:tab/>
          <w:delText>La verifica dell'autoformazione è basata  sul riscontro dell'incarico, dell'esecuzione del lavoro e sulla compilazione di un test finale di apprendimento, sulla base del quale viene determinato il numero di Crediti Formativi Professionali (CFP)</w:delText>
        </w:r>
        <w:r w:rsidRPr="0068540C" w:rsidDel="00B52ABC">
          <w:rPr>
            <w:rFonts w:asciiTheme="minorHAnsi" w:eastAsia="Times New Roman" w:hAnsiTheme="minorHAnsi"/>
            <w:sz w:val="24"/>
            <w:szCs w:val="24"/>
            <w:highlight w:val="yellow"/>
            <w:lang w:eastAsia="it-IT"/>
            <w:rPrChange w:id="75" w:author="user" w:date="2014-04-09T18:02:00Z">
              <w:rPr>
                <w:rFonts w:asciiTheme="minorHAnsi" w:eastAsia="Times New Roman" w:hAnsiTheme="minorHAnsi"/>
                <w:sz w:val="24"/>
                <w:szCs w:val="24"/>
                <w:lang w:eastAsia="it-IT"/>
              </w:rPr>
            </w:rPrChange>
          </w:rPr>
          <w:tab/>
          <w:delText>assegnati.</w:delText>
        </w:r>
      </w:del>
    </w:p>
    <w:p w:rsidR="00060F98" w:rsidRPr="0068540C" w:rsidDel="000F53CE" w:rsidRDefault="003E67CD">
      <w:pPr>
        <w:spacing w:after="120"/>
        <w:jc w:val="center"/>
        <w:outlineLvl w:val="0"/>
        <w:rPr>
          <w:rFonts w:asciiTheme="minorHAnsi" w:hAnsiTheme="minorHAnsi"/>
          <w:b/>
          <w:color w:val="000000" w:themeColor="text1"/>
          <w:sz w:val="24"/>
          <w:szCs w:val="24"/>
          <w:highlight w:val="yellow"/>
          <w:rPrChange w:id="76" w:author="user" w:date="2014-04-09T18:02:00Z">
            <w:rPr>
              <w:rFonts w:asciiTheme="minorHAnsi" w:hAnsiTheme="minorHAnsi"/>
              <w:b/>
              <w:color w:val="000000" w:themeColor="text1"/>
              <w:sz w:val="24"/>
              <w:szCs w:val="24"/>
            </w:rPr>
          </w:rPrChange>
        </w:rPr>
        <w:pPrChange w:id="77" w:author="user" w:date="2014-04-09T17:58:00Z">
          <w:pPr>
            <w:spacing w:after="120"/>
            <w:ind w:left="68"/>
            <w:jc w:val="center"/>
            <w:outlineLvl w:val="0"/>
          </w:pPr>
        </w:pPrChange>
      </w:pPr>
      <w:moveFromRangeStart w:id="78" w:author="user" w:date="2014-04-09T17:53:00Z" w:name="move384829316"/>
      <w:moveFrom w:id="79" w:author="user" w:date="2014-04-09T17:53:00Z">
        <w:r w:rsidRPr="0068540C" w:rsidDel="000F53CE">
          <w:rPr>
            <w:rFonts w:asciiTheme="minorHAnsi" w:hAnsiTheme="minorHAnsi"/>
            <w:b/>
            <w:color w:val="000000" w:themeColor="text1"/>
            <w:sz w:val="24"/>
            <w:szCs w:val="24"/>
            <w:highlight w:val="yellow"/>
            <w:rPrChange w:id="80" w:author="user" w:date="2014-04-09T18:02:00Z"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rPrChange>
          </w:rPr>
          <w:t>Articolo 6</w:t>
        </w:r>
      </w:moveFrom>
    </w:p>
    <w:p w:rsidR="00060F98" w:rsidRPr="0068540C" w:rsidDel="000F53CE" w:rsidRDefault="003E67CD">
      <w:pPr>
        <w:spacing w:after="120"/>
        <w:jc w:val="center"/>
        <w:outlineLvl w:val="0"/>
        <w:rPr>
          <w:rFonts w:asciiTheme="minorHAnsi" w:hAnsiTheme="minorHAnsi"/>
          <w:color w:val="000000" w:themeColor="text1"/>
          <w:sz w:val="24"/>
          <w:szCs w:val="24"/>
          <w:highlight w:val="yellow"/>
          <w:rPrChange w:id="81" w:author="user" w:date="2014-04-09T18:02:00Z">
            <w:rPr>
              <w:rFonts w:asciiTheme="minorHAnsi" w:hAnsiTheme="minorHAnsi"/>
              <w:color w:val="000000" w:themeColor="text1"/>
              <w:sz w:val="24"/>
              <w:szCs w:val="24"/>
            </w:rPr>
          </w:rPrChange>
        </w:rPr>
        <w:pPrChange w:id="82" w:author="user" w:date="2014-04-09T17:58:00Z">
          <w:pPr>
            <w:spacing w:after="120"/>
            <w:ind w:left="68"/>
            <w:jc w:val="center"/>
            <w:outlineLvl w:val="0"/>
          </w:pPr>
        </w:pPrChange>
      </w:pPr>
      <w:moveFrom w:id="83" w:author="user" w:date="2014-04-09T17:53:00Z">
        <w:r w:rsidRPr="0068540C" w:rsidDel="000F53CE">
          <w:rPr>
            <w:rFonts w:asciiTheme="minorHAnsi" w:hAnsiTheme="minorHAnsi"/>
            <w:color w:val="000000" w:themeColor="text1"/>
            <w:sz w:val="24"/>
            <w:szCs w:val="24"/>
            <w:highlight w:val="yellow"/>
            <w:rPrChange w:id="84" w:author="user" w:date="2014-04-09T18:02:00Z">
              <w:rPr>
                <w:rFonts w:asciiTheme="minorHAnsi" w:hAnsiTheme="minorHAnsi"/>
                <w:color w:val="000000" w:themeColor="text1"/>
                <w:sz w:val="24"/>
                <w:szCs w:val="24"/>
              </w:rPr>
            </w:rPrChange>
          </w:rPr>
          <w:t>Verifica dell’effettiva partecipazione</w:t>
        </w:r>
      </w:moveFrom>
    </w:p>
    <w:p w:rsidR="00060F98" w:rsidRPr="0068540C" w:rsidDel="000F53CE" w:rsidRDefault="003E67CD">
      <w:pPr>
        <w:pStyle w:val="Paragrafoelenco"/>
        <w:numPr>
          <w:ilvl w:val="0"/>
          <w:numId w:val="45"/>
        </w:numPr>
        <w:suppressAutoHyphens w:val="0"/>
        <w:spacing w:after="0" w:line="240" w:lineRule="auto"/>
        <w:ind w:left="0"/>
        <w:contextualSpacing/>
        <w:jc w:val="both"/>
        <w:rPr>
          <w:rFonts w:asciiTheme="minorHAnsi" w:hAnsiTheme="minorHAnsi"/>
          <w:sz w:val="24"/>
          <w:szCs w:val="24"/>
          <w:highlight w:val="yellow"/>
          <w:rPrChange w:id="85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  <w:pPrChange w:id="86" w:author="user" w:date="2014-04-09T17:58:00Z">
          <w:pPr>
            <w:pStyle w:val="Paragrafoelenco"/>
            <w:numPr>
              <w:numId w:val="45"/>
            </w:numPr>
            <w:suppressAutoHyphens w:val="0"/>
            <w:spacing w:after="0" w:line="240" w:lineRule="auto"/>
            <w:ind w:left="428" w:hanging="360"/>
            <w:contextualSpacing/>
            <w:jc w:val="both"/>
          </w:pPr>
        </w:pPrChange>
      </w:pPr>
      <w:moveFrom w:id="87" w:author="user" w:date="2014-04-09T17:53:00Z">
        <w:r w:rsidRPr="0068540C" w:rsidDel="000F53CE">
          <w:rPr>
            <w:rFonts w:asciiTheme="minorHAnsi" w:hAnsiTheme="minorHAnsi"/>
            <w:sz w:val="24"/>
            <w:szCs w:val="24"/>
            <w:highlight w:val="yellow"/>
            <w:rPrChange w:id="88" w:author="user" w:date="2014-04-09T18:02:00Z">
              <w:rPr>
                <w:rFonts w:asciiTheme="minorHAnsi" w:hAnsiTheme="minorHAnsi"/>
                <w:sz w:val="24"/>
                <w:szCs w:val="24"/>
              </w:rPr>
            </w:rPrChange>
          </w:rPr>
          <w:t xml:space="preserve">La FAD </w:t>
        </w:r>
        <w:r w:rsidR="00C76FE6" w:rsidRPr="0068540C" w:rsidDel="000F53CE">
          <w:rPr>
            <w:rFonts w:asciiTheme="minorHAnsi" w:hAnsiTheme="minorHAnsi"/>
            <w:sz w:val="24"/>
            <w:szCs w:val="24"/>
            <w:highlight w:val="yellow"/>
            <w:rPrChange w:id="89" w:author="user" w:date="2014-04-09T18:02:00Z">
              <w:rPr>
                <w:rFonts w:asciiTheme="minorHAnsi" w:hAnsiTheme="minorHAnsi"/>
                <w:sz w:val="24"/>
                <w:szCs w:val="24"/>
              </w:rPr>
            </w:rPrChange>
          </w:rPr>
          <w:t>necessita</w:t>
        </w:r>
        <w:r w:rsidRPr="0068540C" w:rsidDel="000F53CE">
          <w:rPr>
            <w:rFonts w:asciiTheme="minorHAnsi" w:hAnsiTheme="minorHAnsi"/>
            <w:sz w:val="24"/>
            <w:szCs w:val="24"/>
            <w:highlight w:val="yellow"/>
            <w:rPrChange w:id="90" w:author="user" w:date="2014-04-09T18:02:00Z">
              <w:rPr>
                <w:rFonts w:asciiTheme="minorHAnsi" w:hAnsiTheme="minorHAnsi"/>
                <w:sz w:val="24"/>
                <w:szCs w:val="24"/>
              </w:rPr>
            </w:rPrChange>
          </w:rPr>
          <w:t xml:space="preserve"> di un  valido sistema di controllo che certifichi la reale presenza del discente durante tutto il percorso formativo. </w:t>
        </w:r>
      </w:moveFrom>
    </w:p>
    <w:p w:rsidR="00060F98" w:rsidRPr="0068540C" w:rsidDel="000F53CE" w:rsidRDefault="003E67CD">
      <w:pPr>
        <w:pStyle w:val="Paragrafoelenco"/>
        <w:numPr>
          <w:ilvl w:val="0"/>
          <w:numId w:val="45"/>
        </w:numPr>
        <w:suppressAutoHyphens w:val="0"/>
        <w:ind w:left="0"/>
        <w:contextualSpacing/>
        <w:jc w:val="both"/>
        <w:rPr>
          <w:rFonts w:asciiTheme="minorHAnsi" w:hAnsiTheme="minorHAnsi"/>
          <w:sz w:val="24"/>
          <w:szCs w:val="24"/>
          <w:highlight w:val="yellow"/>
          <w:rPrChange w:id="91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  <w:pPrChange w:id="92" w:author="user" w:date="2014-04-09T17:58:00Z">
          <w:pPr>
            <w:pStyle w:val="Paragrafoelenco"/>
            <w:numPr>
              <w:numId w:val="45"/>
            </w:numPr>
            <w:suppressAutoHyphens w:val="0"/>
            <w:ind w:left="428" w:hanging="360"/>
            <w:contextualSpacing/>
            <w:jc w:val="both"/>
          </w:pPr>
        </w:pPrChange>
      </w:pPr>
      <w:moveFrom w:id="93" w:author="user" w:date="2014-04-09T17:53:00Z">
        <w:r w:rsidRPr="0068540C" w:rsidDel="000F53CE">
          <w:rPr>
            <w:rFonts w:asciiTheme="minorHAnsi" w:hAnsiTheme="minorHAnsi"/>
            <w:sz w:val="24"/>
            <w:szCs w:val="24"/>
            <w:highlight w:val="yellow"/>
            <w:rPrChange w:id="94" w:author="user" w:date="2014-04-09T18:02:00Z">
              <w:rPr>
                <w:rFonts w:asciiTheme="minorHAnsi" w:hAnsiTheme="minorHAnsi"/>
                <w:sz w:val="24"/>
                <w:szCs w:val="24"/>
              </w:rPr>
            </w:rPrChange>
          </w:rPr>
          <w:t>A tale scopo sarà necessario</w:t>
        </w:r>
        <w:r w:rsidR="00C76FE6" w:rsidRPr="0068540C" w:rsidDel="000F53CE">
          <w:rPr>
            <w:rFonts w:asciiTheme="minorHAnsi" w:hAnsiTheme="minorHAnsi"/>
            <w:sz w:val="24"/>
            <w:szCs w:val="24"/>
            <w:highlight w:val="yellow"/>
            <w:rPrChange w:id="95" w:author="user" w:date="2014-04-09T18:02:00Z">
              <w:rPr>
                <w:rFonts w:asciiTheme="minorHAnsi" w:hAnsiTheme="minorHAnsi"/>
                <w:sz w:val="24"/>
                <w:szCs w:val="24"/>
              </w:rPr>
            </w:rPrChange>
          </w:rPr>
          <w:t xml:space="preserve"> </w:t>
        </w:r>
        <w:r w:rsidRPr="0068540C" w:rsidDel="000F53CE">
          <w:rPr>
            <w:rFonts w:asciiTheme="minorHAnsi" w:hAnsiTheme="minorHAnsi"/>
            <w:sz w:val="24"/>
            <w:szCs w:val="24"/>
            <w:highlight w:val="yellow"/>
            <w:rPrChange w:id="96" w:author="user" w:date="2014-04-09T18:02:00Z">
              <w:rPr>
                <w:rFonts w:asciiTheme="minorHAnsi" w:hAnsiTheme="minorHAnsi"/>
                <w:sz w:val="24"/>
                <w:szCs w:val="24"/>
              </w:rPr>
            </w:rPrChange>
          </w:rPr>
          <w:t xml:space="preserve">effettuare una registrazione all’inizio del corso </w:t>
        </w:r>
        <w:r w:rsidR="00C76FE6" w:rsidRPr="0068540C" w:rsidDel="000F53CE">
          <w:rPr>
            <w:rFonts w:asciiTheme="minorHAnsi" w:hAnsiTheme="minorHAnsi"/>
            <w:sz w:val="24"/>
            <w:szCs w:val="24"/>
            <w:highlight w:val="yellow"/>
            <w:rPrChange w:id="97" w:author="user" w:date="2014-04-09T18:02:00Z">
              <w:rPr>
                <w:rFonts w:asciiTheme="minorHAnsi" w:hAnsiTheme="minorHAnsi"/>
                <w:sz w:val="24"/>
                <w:szCs w:val="24"/>
              </w:rPr>
            </w:rPrChange>
          </w:rPr>
          <w:t>attraverso l'utilizzo della SmartCard fornita dall'Ordine.</w:t>
        </w:r>
      </w:moveFrom>
    </w:p>
    <w:p w:rsidR="00477426" w:rsidRPr="00477426" w:rsidDel="000F53CE" w:rsidRDefault="003E67CD" w:rsidP="00477426">
      <w:pPr>
        <w:pStyle w:val="Paragrafoelenco"/>
        <w:numPr>
          <w:ilvl w:val="0"/>
          <w:numId w:val="45"/>
        </w:numPr>
        <w:suppressAutoHyphens w:val="0"/>
        <w:ind w:left="0"/>
        <w:contextualSpacing/>
        <w:jc w:val="both"/>
        <w:rPr>
          <w:rFonts w:asciiTheme="minorHAnsi" w:hAnsiTheme="minorHAnsi"/>
          <w:sz w:val="24"/>
          <w:szCs w:val="24"/>
          <w:highlight w:val="yellow"/>
          <w:rPrChange w:id="98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  <w:pPrChange w:id="99" w:author="user" w:date="2014-04-09T17:58:00Z">
          <w:pPr>
            <w:pStyle w:val="Paragrafoelenco"/>
            <w:numPr>
              <w:numId w:val="45"/>
            </w:numPr>
            <w:suppressAutoHyphens w:val="0"/>
            <w:ind w:left="428" w:hanging="360"/>
            <w:contextualSpacing/>
            <w:jc w:val="both"/>
          </w:pPr>
        </w:pPrChange>
      </w:pPr>
      <w:moveFrom w:id="100" w:author="user" w:date="2014-04-09T17:53:00Z">
        <w:r w:rsidRPr="0068540C" w:rsidDel="000F53CE">
          <w:rPr>
            <w:rFonts w:asciiTheme="minorHAnsi" w:hAnsiTheme="minorHAnsi"/>
            <w:sz w:val="24"/>
            <w:szCs w:val="24"/>
            <w:highlight w:val="yellow"/>
            <w:rPrChange w:id="101" w:author="user" w:date="2014-04-09T18:02:00Z">
              <w:rPr>
                <w:rFonts w:asciiTheme="minorHAnsi" w:hAnsiTheme="minorHAnsi"/>
                <w:sz w:val="24"/>
                <w:szCs w:val="24"/>
              </w:rPr>
            </w:rPrChange>
          </w:rPr>
          <w:t xml:space="preserve">Inserire durante tutta la durata del corso domande, con tempo di risposta limitato,  per verificare la presenza costante e attenta, oppure chiedere di cliccare da qualche parte sullo schermo </w:t>
        </w:r>
      </w:moveFrom>
    </w:p>
    <w:p w:rsidR="00477426" w:rsidRPr="00477426" w:rsidDel="000F53CE" w:rsidRDefault="003E67CD" w:rsidP="00477426">
      <w:pPr>
        <w:pStyle w:val="Paragrafoelenco"/>
        <w:numPr>
          <w:ilvl w:val="0"/>
          <w:numId w:val="45"/>
        </w:numPr>
        <w:suppressAutoHyphens w:val="0"/>
        <w:ind w:left="0"/>
        <w:contextualSpacing/>
        <w:jc w:val="both"/>
        <w:rPr>
          <w:rFonts w:asciiTheme="minorHAnsi" w:hAnsiTheme="minorHAnsi"/>
          <w:sz w:val="24"/>
          <w:szCs w:val="24"/>
          <w:highlight w:val="yellow"/>
          <w:rPrChange w:id="102" w:author="user" w:date="2014-04-09T18:02:00Z">
            <w:rPr>
              <w:rFonts w:asciiTheme="minorHAnsi" w:hAnsiTheme="minorHAnsi"/>
              <w:sz w:val="24"/>
              <w:szCs w:val="24"/>
            </w:rPr>
          </w:rPrChange>
        </w:rPr>
        <w:pPrChange w:id="103" w:author="user" w:date="2014-04-09T17:58:00Z">
          <w:pPr>
            <w:pStyle w:val="Paragrafoelenco"/>
            <w:numPr>
              <w:numId w:val="45"/>
            </w:numPr>
            <w:suppressAutoHyphens w:val="0"/>
            <w:ind w:left="428" w:hanging="360"/>
            <w:contextualSpacing/>
            <w:jc w:val="both"/>
          </w:pPr>
        </w:pPrChange>
      </w:pPr>
      <w:moveFrom w:id="104" w:author="user" w:date="2014-04-09T17:53:00Z">
        <w:r w:rsidRPr="0068540C" w:rsidDel="000F53CE">
          <w:rPr>
            <w:rFonts w:asciiTheme="minorHAnsi" w:hAnsiTheme="minorHAnsi"/>
            <w:sz w:val="24"/>
            <w:szCs w:val="24"/>
            <w:highlight w:val="yellow"/>
            <w:rPrChange w:id="105" w:author="user" w:date="2014-04-09T18:02:00Z">
              <w:rPr>
                <w:rFonts w:asciiTheme="minorHAnsi" w:hAnsiTheme="minorHAnsi"/>
                <w:sz w:val="24"/>
                <w:szCs w:val="24"/>
              </w:rPr>
            </w:rPrChange>
          </w:rPr>
          <w:t xml:space="preserve">Il corso o evento formativo erogato con il sistema FAD deve </w:t>
        </w:r>
        <w:r w:rsidR="00C76FE6" w:rsidRPr="0068540C" w:rsidDel="000F53CE">
          <w:rPr>
            <w:rFonts w:asciiTheme="minorHAnsi" w:hAnsiTheme="minorHAnsi"/>
            <w:sz w:val="24"/>
            <w:szCs w:val="24"/>
            <w:highlight w:val="yellow"/>
            <w:rPrChange w:id="106" w:author="user" w:date="2014-04-09T18:02:00Z">
              <w:rPr>
                <w:rFonts w:asciiTheme="minorHAnsi" w:hAnsiTheme="minorHAnsi"/>
                <w:sz w:val="24"/>
                <w:szCs w:val="24"/>
              </w:rPr>
            </w:rPrChange>
          </w:rPr>
          <w:t xml:space="preserve">sempre </w:t>
        </w:r>
        <w:r w:rsidRPr="0068540C" w:rsidDel="000F53CE">
          <w:rPr>
            <w:rFonts w:asciiTheme="minorHAnsi" w:hAnsiTheme="minorHAnsi"/>
            <w:sz w:val="24"/>
            <w:szCs w:val="24"/>
            <w:highlight w:val="yellow"/>
            <w:rPrChange w:id="107" w:author="user" w:date="2014-04-09T18:02:00Z">
              <w:rPr>
                <w:rFonts w:asciiTheme="minorHAnsi" w:hAnsiTheme="minorHAnsi"/>
                <w:sz w:val="24"/>
                <w:szCs w:val="24"/>
              </w:rPr>
            </w:rPrChange>
          </w:rPr>
          <w:t xml:space="preserve">prevedere la verifica </w:t>
        </w:r>
        <w:r w:rsidR="00C76FE6" w:rsidRPr="0068540C" w:rsidDel="000F53CE">
          <w:rPr>
            <w:rFonts w:asciiTheme="minorHAnsi" w:hAnsiTheme="minorHAnsi"/>
            <w:sz w:val="24"/>
            <w:szCs w:val="24"/>
            <w:highlight w:val="yellow"/>
            <w:rPrChange w:id="108" w:author="user" w:date="2014-04-09T18:02:00Z">
              <w:rPr>
                <w:rFonts w:asciiTheme="minorHAnsi" w:hAnsiTheme="minorHAnsi"/>
                <w:sz w:val="24"/>
                <w:szCs w:val="24"/>
              </w:rPr>
            </w:rPrChange>
          </w:rPr>
          <w:t>di ciascuna lezione e la verifica finale.</w:t>
        </w:r>
      </w:moveFrom>
    </w:p>
    <w:p w:rsidR="00477426" w:rsidDel="000F53CE" w:rsidRDefault="00C76FE6" w:rsidP="00477426">
      <w:pPr>
        <w:pStyle w:val="Paragrafoelenco"/>
        <w:suppressAutoHyphens w:val="0"/>
        <w:ind w:left="0"/>
        <w:contextualSpacing/>
        <w:jc w:val="both"/>
        <w:rPr>
          <w:rFonts w:asciiTheme="minorHAnsi" w:hAnsiTheme="minorHAnsi"/>
          <w:sz w:val="24"/>
          <w:szCs w:val="24"/>
        </w:rPr>
        <w:pPrChange w:id="109" w:author="user" w:date="2014-04-09T17:58:00Z">
          <w:pPr>
            <w:pStyle w:val="Paragrafoelenco"/>
            <w:suppressAutoHyphens w:val="0"/>
            <w:ind w:left="428"/>
            <w:contextualSpacing/>
            <w:jc w:val="both"/>
          </w:pPr>
        </w:pPrChange>
      </w:pPr>
      <w:moveFrom w:id="110" w:author="user" w:date="2014-04-09T17:53:00Z">
        <w:r w:rsidRPr="0068540C" w:rsidDel="000F53CE">
          <w:rPr>
            <w:rFonts w:asciiTheme="minorHAnsi" w:hAnsiTheme="minorHAnsi"/>
            <w:sz w:val="24"/>
            <w:szCs w:val="24"/>
            <w:highlight w:val="yellow"/>
            <w:rPrChange w:id="111" w:author="user" w:date="2014-04-09T18:02:00Z">
              <w:rPr>
                <w:rFonts w:asciiTheme="minorHAnsi" w:hAnsiTheme="minorHAnsi"/>
                <w:sz w:val="24"/>
                <w:szCs w:val="24"/>
              </w:rPr>
            </w:rPrChange>
          </w:rPr>
          <w:t>Il mancato superamento di una lezione non consente la prosecuzione del corso.</w:t>
        </w:r>
      </w:moveFrom>
    </w:p>
    <w:moveFromRangeEnd w:id="78"/>
    <w:p w:rsidR="00477426" w:rsidRDefault="00477426" w:rsidP="00477426">
      <w:pPr>
        <w:pStyle w:val="Paragrafoelenco"/>
        <w:suppressAutoHyphens w:val="0"/>
        <w:ind w:hanging="360"/>
        <w:contextualSpacing/>
        <w:pPrChange w:id="112" w:author="user" w:date="2014-04-09T17:58:00Z">
          <w:pPr>
            <w:spacing w:after="0" w:line="240" w:lineRule="auto"/>
            <w:ind w:left="68"/>
            <w:jc w:val="both"/>
          </w:pPr>
        </w:pPrChange>
      </w:pPr>
    </w:p>
    <w:p w:rsidR="00477426" w:rsidRDefault="003E67CD">
      <w:pPr>
        <w:spacing w:after="0" w:line="240" w:lineRule="auto"/>
        <w:ind w:left="68"/>
        <w:jc w:val="center"/>
        <w:outlineLvl w:val="0"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b/>
          <w:color w:val="000000" w:themeColor="text1"/>
          <w:sz w:val="24"/>
          <w:szCs w:val="24"/>
        </w:rPr>
        <w:t>Articolo 7</w:t>
      </w:r>
    </w:p>
    <w:p w:rsidR="00477426" w:rsidRDefault="003E67CD">
      <w:pPr>
        <w:spacing w:after="0" w:line="240" w:lineRule="auto"/>
        <w:ind w:left="68"/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color w:val="000000" w:themeColor="text1"/>
          <w:sz w:val="24"/>
          <w:szCs w:val="24"/>
        </w:rPr>
        <w:t xml:space="preserve">Tracciabilità delle attività FAD </w:t>
      </w:r>
    </w:p>
    <w:p w:rsidR="00477426" w:rsidRDefault="003E67CD">
      <w:pPr>
        <w:pStyle w:val="Paragrafoelenco"/>
        <w:numPr>
          <w:ilvl w:val="0"/>
          <w:numId w:val="48"/>
        </w:numPr>
        <w:suppressAutoHyphens w:val="0"/>
        <w:spacing w:before="120" w:after="0" w:line="240" w:lineRule="auto"/>
        <w:ind w:left="425" w:hanging="357"/>
        <w:contextualSpacing/>
        <w:jc w:val="both"/>
        <w:rPr>
          <w:rFonts w:asciiTheme="minorHAnsi" w:hAnsiTheme="minorHAnsi"/>
          <w:sz w:val="24"/>
          <w:szCs w:val="24"/>
        </w:rPr>
      </w:pPr>
      <w:r w:rsidRPr="003E67CD">
        <w:rPr>
          <w:rFonts w:asciiTheme="minorHAnsi" w:hAnsiTheme="minorHAnsi"/>
          <w:sz w:val="24"/>
          <w:szCs w:val="24"/>
        </w:rPr>
        <w:t>L’attività in FAD deve prevedere la possibilità di tracciare tutto il percorso formativo: devono essere registrati i tempi di fruizione, i risultati dei test (iniziali, intermedi e finali), e tale onere è a carico del soggetto erogatore che mette a disposizione tali dati al discente e al</w:t>
      </w:r>
      <w:r w:rsidR="00C76FE6">
        <w:rPr>
          <w:rFonts w:asciiTheme="minorHAnsi" w:hAnsiTheme="minorHAnsi"/>
          <w:sz w:val="24"/>
          <w:szCs w:val="24"/>
        </w:rPr>
        <w:t>l'Ordine di appartenenza</w:t>
      </w:r>
      <w:r w:rsidRPr="003E67CD">
        <w:rPr>
          <w:rFonts w:asciiTheme="minorHAnsi" w:hAnsiTheme="minorHAnsi"/>
          <w:sz w:val="24"/>
          <w:szCs w:val="24"/>
        </w:rPr>
        <w:t>.</w:t>
      </w:r>
    </w:p>
    <w:p w:rsidR="00477426" w:rsidRDefault="00477426">
      <w:pPr>
        <w:pStyle w:val="Paragrafoelenco"/>
        <w:suppressAutoHyphens w:val="0"/>
        <w:spacing w:after="0" w:line="240" w:lineRule="auto"/>
        <w:ind w:left="428"/>
        <w:contextualSpacing/>
        <w:jc w:val="both"/>
        <w:rPr>
          <w:rFonts w:asciiTheme="minorHAnsi" w:hAnsiTheme="minorHAnsi"/>
          <w:sz w:val="24"/>
          <w:szCs w:val="24"/>
        </w:rPr>
      </w:pPr>
    </w:p>
    <w:p w:rsidR="00477426" w:rsidRDefault="003E67CD">
      <w:pPr>
        <w:pStyle w:val="Paragrafoelenco"/>
        <w:numPr>
          <w:ilvl w:val="0"/>
          <w:numId w:val="48"/>
        </w:numPr>
        <w:suppressAutoHyphens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3E67CD">
        <w:rPr>
          <w:rFonts w:asciiTheme="minorHAnsi" w:hAnsiTheme="minorHAnsi"/>
          <w:sz w:val="24"/>
          <w:szCs w:val="24"/>
        </w:rPr>
        <w:t>L’Ente erogatore, alla fine dell’attività svolta, deve conservare un fascicolo del discente con:</w:t>
      </w:r>
    </w:p>
    <w:p w:rsidR="00477426" w:rsidRDefault="00C76FE6">
      <w:pPr>
        <w:pStyle w:val="Paragrafoelenco"/>
        <w:numPr>
          <w:ilvl w:val="0"/>
          <w:numId w:val="52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</w:t>
      </w:r>
      <w:r w:rsidR="003E67CD" w:rsidRPr="003E67CD">
        <w:rPr>
          <w:rFonts w:asciiTheme="minorHAnsi" w:hAnsiTheme="minorHAnsi"/>
          <w:sz w:val="24"/>
          <w:szCs w:val="24"/>
        </w:rPr>
        <w:t>ata inizio e fine del corso;</w:t>
      </w:r>
    </w:p>
    <w:p w:rsidR="00477426" w:rsidRDefault="00C76FE6">
      <w:pPr>
        <w:pStyle w:val="Paragrafoelenco"/>
        <w:numPr>
          <w:ilvl w:val="0"/>
          <w:numId w:val="52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</w:t>
      </w:r>
      <w:r w:rsidR="003E67CD" w:rsidRPr="003E67CD">
        <w:rPr>
          <w:rFonts w:asciiTheme="minorHAnsi" w:hAnsiTheme="minorHAnsi"/>
          <w:sz w:val="24"/>
          <w:szCs w:val="24"/>
        </w:rPr>
        <w:t>re effettivamente impiegate nell’attività formativa dal discente;</w:t>
      </w:r>
    </w:p>
    <w:p w:rsidR="00477426" w:rsidRDefault="00C76FE6">
      <w:pPr>
        <w:pStyle w:val="Paragrafoelenco"/>
        <w:numPr>
          <w:ilvl w:val="0"/>
          <w:numId w:val="52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r</w:t>
      </w:r>
      <w:r w:rsidR="003E67CD" w:rsidRPr="003E67CD">
        <w:rPr>
          <w:rFonts w:asciiTheme="minorHAnsi" w:hAnsiTheme="minorHAnsi"/>
          <w:sz w:val="24"/>
          <w:szCs w:val="24"/>
        </w:rPr>
        <w:t>isultati ottenuti nei test iniziali, intermedi e finali;</w:t>
      </w:r>
    </w:p>
    <w:p w:rsidR="00477426" w:rsidRDefault="00C76FE6">
      <w:pPr>
        <w:pStyle w:val="Paragrafoelenco"/>
        <w:numPr>
          <w:ilvl w:val="0"/>
          <w:numId w:val="52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e</w:t>
      </w:r>
      <w:r w:rsidR="003E67CD" w:rsidRPr="003E67CD">
        <w:rPr>
          <w:rFonts w:asciiTheme="minorHAnsi" w:hAnsiTheme="minorHAnsi"/>
          <w:sz w:val="24"/>
          <w:szCs w:val="24"/>
        </w:rPr>
        <w:t>ventuali problematiche riscontrate nel percorso formativo.</w:t>
      </w:r>
    </w:p>
    <w:p w:rsidR="00477426" w:rsidRDefault="00477426">
      <w:pPr>
        <w:suppressAutoHyphens w:val="0"/>
        <w:spacing w:after="0" w:line="240" w:lineRule="auto"/>
        <w:jc w:val="center"/>
        <w:rPr>
          <w:rFonts w:asciiTheme="minorHAnsi" w:hAnsiTheme="minorHAnsi"/>
          <w:color w:val="000000" w:themeColor="text1"/>
          <w:sz w:val="24"/>
          <w:szCs w:val="24"/>
        </w:rPr>
      </w:pPr>
    </w:p>
    <w:p w:rsidR="00477426" w:rsidRDefault="003E67CD">
      <w:pPr>
        <w:suppressAutoHyphens w:val="0"/>
        <w:spacing w:after="0" w:line="240" w:lineRule="auto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b/>
          <w:color w:val="000000" w:themeColor="text1"/>
          <w:sz w:val="24"/>
          <w:szCs w:val="24"/>
        </w:rPr>
        <w:t>Articolo 8</w:t>
      </w:r>
    </w:p>
    <w:p w:rsidR="00477426" w:rsidRDefault="00C76FE6">
      <w:pPr>
        <w:spacing w:after="0"/>
        <w:ind w:left="68"/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>Materiale didattico</w:t>
      </w:r>
    </w:p>
    <w:p w:rsidR="00477426" w:rsidRDefault="003E67CD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/>
          <w:sz w:val="24"/>
          <w:szCs w:val="24"/>
          <w:lang w:eastAsia="it-IT"/>
        </w:rPr>
      </w:pP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Documentazione di elevata qualità, redatta per finalità di istruzione e formazione. Tale materiale deve seguire la progressione logica dell’apprendimento e, in generale, dovrebbe porre la persona che lo utilizza in condizione di comprendere l’argomento. </w:t>
      </w:r>
    </w:p>
    <w:p w:rsidR="00477426" w:rsidRDefault="003E67CD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/>
          <w:sz w:val="24"/>
          <w:szCs w:val="24"/>
          <w:lang w:eastAsia="it-IT"/>
        </w:rPr>
      </w:pP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Il materiale didattico deve inoltre dimostrare la competenza specifica dell’autore e presentare i seguenti requisiti minimi in termini di contenuti: </w:t>
      </w:r>
    </w:p>
    <w:p w:rsidR="00C76FE6" w:rsidRPr="00C76FE6" w:rsidRDefault="003E67CD" w:rsidP="00C76FE6">
      <w:pPr>
        <w:suppressAutoHyphens w:val="0"/>
        <w:autoSpaceDE w:val="0"/>
        <w:autoSpaceDN w:val="0"/>
        <w:adjustRightInd w:val="0"/>
        <w:spacing w:after="120" w:line="240" w:lineRule="auto"/>
        <w:ind w:left="1120" w:hanging="280"/>
        <w:jc w:val="both"/>
        <w:rPr>
          <w:rFonts w:asciiTheme="minorHAnsi" w:eastAsia="Times New Roman" w:hAnsiTheme="minorHAnsi"/>
          <w:sz w:val="24"/>
          <w:szCs w:val="24"/>
          <w:lang w:eastAsia="it-IT"/>
        </w:rPr>
      </w:pP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• sommario; </w:t>
      </w:r>
    </w:p>
    <w:p w:rsidR="00C76FE6" w:rsidRPr="00C76FE6" w:rsidRDefault="003E67CD" w:rsidP="00C76FE6">
      <w:pPr>
        <w:suppressAutoHyphens w:val="0"/>
        <w:autoSpaceDE w:val="0"/>
        <w:autoSpaceDN w:val="0"/>
        <w:adjustRightInd w:val="0"/>
        <w:spacing w:after="120" w:line="240" w:lineRule="auto"/>
        <w:ind w:left="1120" w:hanging="280"/>
        <w:jc w:val="both"/>
        <w:rPr>
          <w:rFonts w:asciiTheme="minorHAnsi" w:eastAsia="Times New Roman" w:hAnsiTheme="minorHAnsi"/>
          <w:sz w:val="24"/>
          <w:szCs w:val="24"/>
          <w:lang w:eastAsia="it-IT"/>
        </w:rPr>
      </w:pP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• presentazione ed obiettivi di apprendimento; </w:t>
      </w:r>
    </w:p>
    <w:p w:rsidR="00C76FE6" w:rsidRPr="00C76FE6" w:rsidRDefault="003E67CD" w:rsidP="00C76FE6">
      <w:pPr>
        <w:suppressAutoHyphens w:val="0"/>
        <w:autoSpaceDE w:val="0"/>
        <w:autoSpaceDN w:val="0"/>
        <w:adjustRightInd w:val="0"/>
        <w:spacing w:after="120" w:line="240" w:lineRule="auto"/>
        <w:ind w:left="1120" w:hanging="280"/>
        <w:jc w:val="both"/>
        <w:rPr>
          <w:rFonts w:asciiTheme="minorHAnsi" w:eastAsia="Times New Roman" w:hAnsiTheme="minorHAnsi"/>
          <w:sz w:val="24"/>
          <w:szCs w:val="24"/>
          <w:lang w:eastAsia="it-IT"/>
        </w:rPr>
      </w:pP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• guida allo studio (compresi schemi ed altre spiegazioni); </w:t>
      </w:r>
    </w:p>
    <w:p w:rsidR="00C76FE6" w:rsidRPr="00C76FE6" w:rsidRDefault="003E67CD" w:rsidP="00C76FE6">
      <w:pPr>
        <w:suppressAutoHyphens w:val="0"/>
        <w:autoSpaceDE w:val="0"/>
        <w:autoSpaceDN w:val="0"/>
        <w:adjustRightInd w:val="0"/>
        <w:spacing w:after="120" w:line="240" w:lineRule="auto"/>
        <w:ind w:left="1120" w:hanging="280"/>
        <w:jc w:val="both"/>
        <w:rPr>
          <w:rFonts w:asciiTheme="minorHAnsi" w:eastAsia="Times New Roman" w:hAnsiTheme="minorHAnsi"/>
          <w:sz w:val="24"/>
          <w:szCs w:val="24"/>
          <w:lang w:eastAsia="it-IT"/>
        </w:rPr>
      </w:pP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• indice degli argomenti; </w:t>
      </w:r>
    </w:p>
    <w:p w:rsidR="00C76FE6" w:rsidRPr="00C76FE6" w:rsidRDefault="003E67CD" w:rsidP="00C76FE6">
      <w:pPr>
        <w:suppressAutoHyphens w:val="0"/>
        <w:autoSpaceDE w:val="0"/>
        <w:autoSpaceDN w:val="0"/>
        <w:adjustRightInd w:val="0"/>
        <w:spacing w:after="120" w:line="240" w:lineRule="auto"/>
        <w:ind w:left="1120" w:hanging="280"/>
        <w:jc w:val="both"/>
        <w:rPr>
          <w:rFonts w:asciiTheme="minorHAnsi" w:eastAsia="Times New Roman" w:hAnsiTheme="minorHAnsi"/>
          <w:sz w:val="24"/>
          <w:szCs w:val="24"/>
          <w:lang w:eastAsia="it-IT"/>
        </w:rPr>
      </w:pP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• allegati (dispense delle lezioni, casi pratici, ecc.); </w:t>
      </w:r>
    </w:p>
    <w:p w:rsidR="00C76FE6" w:rsidRPr="00C76FE6" w:rsidRDefault="003E67CD" w:rsidP="00C76FE6">
      <w:pPr>
        <w:suppressAutoHyphens w:val="0"/>
        <w:autoSpaceDE w:val="0"/>
        <w:autoSpaceDN w:val="0"/>
        <w:adjustRightInd w:val="0"/>
        <w:spacing w:after="120" w:line="240" w:lineRule="auto"/>
        <w:ind w:left="1120" w:hanging="280"/>
        <w:jc w:val="both"/>
        <w:rPr>
          <w:rFonts w:asciiTheme="minorHAnsi" w:eastAsia="Times New Roman" w:hAnsiTheme="minorHAnsi"/>
          <w:sz w:val="24"/>
          <w:szCs w:val="24"/>
          <w:lang w:eastAsia="it-IT"/>
        </w:rPr>
      </w:pP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• glossario/definizioni dei termini chiave; </w:t>
      </w:r>
    </w:p>
    <w:p w:rsidR="00C76FE6" w:rsidRPr="00C76FE6" w:rsidRDefault="003E67CD" w:rsidP="00C76FE6">
      <w:pPr>
        <w:suppressAutoHyphens w:val="0"/>
        <w:autoSpaceDE w:val="0"/>
        <w:autoSpaceDN w:val="0"/>
        <w:adjustRightInd w:val="0"/>
        <w:spacing w:after="120" w:line="240" w:lineRule="auto"/>
        <w:ind w:left="1120" w:hanging="280"/>
        <w:jc w:val="both"/>
        <w:rPr>
          <w:rFonts w:asciiTheme="minorHAnsi" w:eastAsia="Times New Roman" w:hAnsiTheme="minorHAnsi"/>
          <w:sz w:val="24"/>
          <w:szCs w:val="24"/>
          <w:lang w:eastAsia="it-IT"/>
        </w:rPr>
      </w:pP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• domande per la verifica dell’apprendimento; </w:t>
      </w:r>
    </w:p>
    <w:p w:rsidR="00C76FE6" w:rsidRPr="00C76FE6" w:rsidRDefault="003E67CD" w:rsidP="00C76FE6">
      <w:pPr>
        <w:suppressAutoHyphens w:val="0"/>
        <w:autoSpaceDE w:val="0"/>
        <w:autoSpaceDN w:val="0"/>
        <w:adjustRightInd w:val="0"/>
        <w:spacing w:after="120" w:line="240" w:lineRule="auto"/>
        <w:ind w:left="1120" w:hanging="280"/>
        <w:jc w:val="both"/>
        <w:rPr>
          <w:rFonts w:asciiTheme="minorHAnsi" w:eastAsia="Times New Roman" w:hAnsiTheme="minorHAnsi"/>
          <w:sz w:val="24"/>
          <w:szCs w:val="24"/>
          <w:lang w:eastAsia="it-IT"/>
        </w:rPr>
      </w:pP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>• esercitazioni</w:t>
      </w:r>
      <w:ins w:id="113" w:author="user" w:date="2014-04-09T17:59:00Z">
        <w:r w:rsidR="00B52ABC">
          <w:rPr>
            <w:rFonts w:asciiTheme="minorHAnsi" w:eastAsia="Times New Roman" w:hAnsiTheme="minorHAnsi"/>
            <w:sz w:val="24"/>
            <w:szCs w:val="24"/>
            <w:lang w:eastAsia="it-IT"/>
          </w:rPr>
          <w:t>.</w:t>
        </w:r>
      </w:ins>
      <w:del w:id="114" w:author="user" w:date="2014-04-09T17:59:00Z">
        <w:r w:rsidRPr="003E67CD" w:rsidDel="00B52ABC">
          <w:rPr>
            <w:rFonts w:asciiTheme="minorHAnsi" w:eastAsia="Times New Roman" w:hAnsiTheme="minorHAnsi"/>
            <w:sz w:val="24"/>
            <w:szCs w:val="24"/>
            <w:lang w:eastAsia="it-IT"/>
          </w:rPr>
          <w:delText>;</w:delText>
        </w:r>
      </w:del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 </w:t>
      </w:r>
    </w:p>
    <w:p w:rsidR="00C76FE6" w:rsidRPr="00C76FE6" w:rsidDel="00B52ABC" w:rsidRDefault="003E67CD" w:rsidP="00C76FE6">
      <w:pPr>
        <w:suppressAutoHyphens w:val="0"/>
        <w:autoSpaceDE w:val="0"/>
        <w:autoSpaceDN w:val="0"/>
        <w:adjustRightInd w:val="0"/>
        <w:spacing w:after="120" w:line="240" w:lineRule="auto"/>
        <w:ind w:left="1120" w:hanging="280"/>
        <w:jc w:val="both"/>
        <w:rPr>
          <w:del w:id="115" w:author="user" w:date="2014-04-09T17:58:00Z"/>
          <w:rFonts w:asciiTheme="minorHAnsi" w:eastAsia="Times New Roman" w:hAnsiTheme="minorHAnsi"/>
          <w:sz w:val="24"/>
          <w:szCs w:val="24"/>
          <w:lang w:eastAsia="it-IT"/>
        </w:rPr>
      </w:pPr>
      <w:del w:id="116" w:author="user" w:date="2014-04-09T17:58:00Z">
        <w:r w:rsidRPr="003E67CD" w:rsidDel="00B52ABC">
          <w:rPr>
            <w:rFonts w:asciiTheme="minorHAnsi" w:eastAsia="Times New Roman" w:hAnsiTheme="minorHAnsi"/>
            <w:sz w:val="24"/>
            <w:szCs w:val="24"/>
            <w:lang w:eastAsia="it-IT"/>
          </w:rPr>
          <w:delText xml:space="preserve">• esame finale. </w:delText>
        </w:r>
      </w:del>
    </w:p>
    <w:p w:rsidR="00477426" w:rsidRDefault="003E67CD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/>
          <w:sz w:val="24"/>
          <w:szCs w:val="24"/>
          <w:lang w:eastAsia="it-IT"/>
        </w:rPr>
      </w:pP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Devono inoltre essere fornite le soluzioni per ciascun allegato, per le domande per la verifica dell’apprendimento e per le esercitazioni. Tali soluzioni devono includere la risposta esatta e fornire una spiegazione logica delle ragioni per cui: 1) quella risposta è corretta; 2) le altre risposte sono sbagliate. </w:t>
      </w:r>
    </w:p>
    <w:p w:rsidR="00477426" w:rsidRDefault="003E67CD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/>
          <w:sz w:val="24"/>
          <w:szCs w:val="24"/>
          <w:lang w:eastAsia="it-IT"/>
        </w:rPr>
      </w:pP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Tutti i materiali didattici devono essere coordinati e coerenti, e rispecchiare un progetto ben pianificato dall’inizio alla fine. Tutti i materiali didattici devono essere stati redatti per scopi didattici, e ciò deve essere percepibile in maniera chiara ed evidente. </w:t>
      </w:r>
    </w:p>
    <w:p w:rsidR="00477426" w:rsidRDefault="00477426">
      <w:pPr>
        <w:spacing w:after="0"/>
        <w:ind w:left="68"/>
        <w:jc w:val="center"/>
        <w:rPr>
          <w:rFonts w:asciiTheme="minorHAnsi" w:hAnsiTheme="minorHAnsi"/>
          <w:color w:val="000000" w:themeColor="text1"/>
          <w:sz w:val="24"/>
          <w:szCs w:val="24"/>
        </w:rPr>
      </w:pPr>
    </w:p>
    <w:p w:rsidR="00477426" w:rsidRDefault="003E67CD">
      <w:pPr>
        <w:spacing w:after="0"/>
        <w:ind w:left="68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b/>
          <w:color w:val="000000" w:themeColor="text1"/>
          <w:sz w:val="24"/>
          <w:szCs w:val="24"/>
        </w:rPr>
        <w:t>Articolo 9</w:t>
      </w:r>
    </w:p>
    <w:p w:rsidR="00477426" w:rsidRDefault="0000070F">
      <w:pPr>
        <w:spacing w:after="0"/>
        <w:ind w:left="68"/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>Valutazione dei partecipanti sulla qualità del servizio FAD</w:t>
      </w:r>
    </w:p>
    <w:p w:rsidR="00477426" w:rsidDel="00FF54B9" w:rsidRDefault="0000070F">
      <w:pPr>
        <w:spacing w:after="0"/>
        <w:ind w:left="68"/>
        <w:jc w:val="both"/>
        <w:rPr>
          <w:del w:id="117" w:author="user" w:date="2014-04-09T18:06:00Z"/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 xml:space="preserve">1. Al termine del Corso i partecipanti dovranno compilare un questionario nel quale dovrà essere espresso </w:t>
      </w:r>
      <w:r w:rsidR="000031A9">
        <w:rPr>
          <w:rFonts w:asciiTheme="minorHAnsi" w:hAnsiTheme="minorHAnsi"/>
          <w:color w:val="000000" w:themeColor="text1"/>
          <w:sz w:val="24"/>
          <w:szCs w:val="24"/>
        </w:rPr>
        <w:t xml:space="preserve">un giudizio </w:t>
      </w:r>
      <w:r w:rsidR="005314F2">
        <w:rPr>
          <w:rFonts w:asciiTheme="minorHAnsi" w:hAnsiTheme="minorHAnsi"/>
          <w:color w:val="000000" w:themeColor="text1"/>
          <w:sz w:val="24"/>
          <w:szCs w:val="24"/>
        </w:rPr>
        <w:t>sulla qualità del Corso.</w:t>
      </w:r>
    </w:p>
    <w:p w:rsidR="00477426" w:rsidRDefault="00477426" w:rsidP="00477426">
      <w:pPr>
        <w:spacing w:after="0"/>
        <w:ind w:left="68"/>
        <w:jc w:val="both"/>
        <w:rPr>
          <w:rFonts w:asciiTheme="minorHAnsi" w:hAnsiTheme="minorHAnsi"/>
          <w:color w:val="000000" w:themeColor="text1"/>
          <w:sz w:val="24"/>
          <w:szCs w:val="24"/>
        </w:rPr>
        <w:pPrChange w:id="118" w:author="user" w:date="2014-04-09T18:06:00Z">
          <w:pPr>
            <w:spacing w:after="0"/>
            <w:ind w:left="68"/>
            <w:jc w:val="center"/>
          </w:pPr>
        </w:pPrChange>
      </w:pPr>
    </w:p>
    <w:p w:rsidR="00477426" w:rsidRDefault="000031A9">
      <w:pPr>
        <w:spacing w:after="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00070F">
        <w:rPr>
          <w:rFonts w:asciiTheme="minorHAnsi" w:hAnsiTheme="minorHAnsi"/>
          <w:b/>
          <w:color w:val="000000" w:themeColor="text1"/>
          <w:sz w:val="24"/>
          <w:szCs w:val="24"/>
        </w:rPr>
        <w:t xml:space="preserve">Articolo </w:t>
      </w:r>
      <w:r w:rsidR="005314F2">
        <w:rPr>
          <w:rFonts w:asciiTheme="minorHAnsi" w:hAnsiTheme="minorHAnsi"/>
          <w:b/>
          <w:color w:val="000000" w:themeColor="text1"/>
          <w:sz w:val="24"/>
          <w:szCs w:val="24"/>
        </w:rPr>
        <w:t>10</w:t>
      </w:r>
    </w:p>
    <w:p w:rsidR="00477426" w:rsidRDefault="003E67CD">
      <w:pPr>
        <w:spacing w:after="0"/>
        <w:ind w:left="68"/>
        <w:jc w:val="center"/>
        <w:rPr>
          <w:rFonts w:asciiTheme="minorHAnsi" w:hAnsiTheme="minorHAnsi"/>
          <w:color w:val="000000" w:themeColor="text1"/>
          <w:sz w:val="24"/>
          <w:szCs w:val="24"/>
        </w:rPr>
      </w:pPr>
      <w:r w:rsidRPr="003E67CD">
        <w:rPr>
          <w:rFonts w:asciiTheme="minorHAnsi" w:hAnsiTheme="minorHAnsi"/>
          <w:color w:val="000000" w:themeColor="text1"/>
          <w:sz w:val="24"/>
          <w:szCs w:val="24"/>
        </w:rPr>
        <w:t>Assistenza</w:t>
      </w:r>
    </w:p>
    <w:p w:rsidR="00060F98" w:rsidRPr="00060F98" w:rsidRDefault="003E67CD" w:rsidP="00060F98">
      <w:pPr>
        <w:pStyle w:val="Paragrafoelenco"/>
        <w:numPr>
          <w:ilvl w:val="0"/>
          <w:numId w:val="49"/>
        </w:numPr>
        <w:suppressAutoHyphens w:val="0"/>
        <w:spacing w:after="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3E67CD">
        <w:rPr>
          <w:rFonts w:asciiTheme="minorHAnsi" w:hAnsiTheme="minorHAnsi"/>
          <w:sz w:val="24"/>
          <w:szCs w:val="24"/>
        </w:rPr>
        <w:t>Le peculiarità della formazione a distanza che lascia un alto grado di indipendenza e autogestione al discente non possono prescindere da un costante livello di assistenza garantito ai discenti.</w:t>
      </w:r>
    </w:p>
    <w:p w:rsidR="00060F98" w:rsidRPr="00060F98" w:rsidRDefault="003E67CD" w:rsidP="00060F98">
      <w:pPr>
        <w:pStyle w:val="Paragrafoelenco"/>
        <w:numPr>
          <w:ilvl w:val="0"/>
          <w:numId w:val="49"/>
        </w:numPr>
        <w:suppressAutoHyphens w:val="0"/>
        <w:spacing w:after="120" w:line="240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3E67CD">
        <w:rPr>
          <w:rFonts w:asciiTheme="minorHAnsi" w:hAnsiTheme="minorHAnsi"/>
          <w:sz w:val="24"/>
          <w:szCs w:val="24"/>
        </w:rPr>
        <w:t>Sia il tutor che il team tecnico devono essere disponibili secondo orari stabiliti all’inizio del corso, e devono rispondere alle richieste dei discenti tempestivamente.</w:t>
      </w:r>
    </w:p>
    <w:p w:rsidR="00477426" w:rsidRDefault="00477426">
      <w:pPr>
        <w:pStyle w:val="Paragrafoelenco"/>
        <w:spacing w:after="0"/>
        <w:ind w:left="428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:rsidR="00477426" w:rsidRDefault="005314F2">
      <w:pPr>
        <w:pStyle w:val="Paragrafoelenco"/>
        <w:spacing w:after="0"/>
        <w:ind w:left="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 w:rsidRPr="005314F2">
        <w:rPr>
          <w:rFonts w:asciiTheme="minorHAnsi" w:hAnsiTheme="minorHAnsi"/>
          <w:b/>
          <w:color w:val="000000" w:themeColor="text1"/>
          <w:sz w:val="24"/>
          <w:szCs w:val="24"/>
        </w:rPr>
        <w:t>Articolo 1</w:t>
      </w:r>
      <w:r>
        <w:rPr>
          <w:rFonts w:asciiTheme="minorHAnsi" w:hAnsiTheme="minorHAnsi"/>
          <w:b/>
          <w:color w:val="000000" w:themeColor="text1"/>
          <w:sz w:val="24"/>
          <w:szCs w:val="24"/>
        </w:rPr>
        <w:t>1</w:t>
      </w:r>
    </w:p>
    <w:p w:rsidR="00477426" w:rsidRDefault="00A40B48">
      <w:pPr>
        <w:pStyle w:val="Paragrafoelenco"/>
        <w:spacing w:after="0"/>
        <w:ind w:left="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Aggiornamento dei programmi e dei contenuti dei corsi</w:t>
      </w:r>
    </w:p>
    <w:p w:rsidR="00477426" w:rsidRDefault="003E67CD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/>
          <w:sz w:val="24"/>
          <w:szCs w:val="24"/>
          <w:lang w:eastAsia="it-IT"/>
        </w:rPr>
      </w:pP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Il contenuto di ciascun corso di formazione dovrà essere aggiornato in maniera regolare. I corsi devono essere revisionati tempestivamente a seguito di modifiche nelle leggi, nella prassi, nelle interpretazioni autentiche e nelle interpretazioni dottrinali, ecc.. </w:t>
      </w:r>
    </w:p>
    <w:p w:rsidR="00477426" w:rsidRDefault="003E67CD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/>
          <w:sz w:val="24"/>
          <w:szCs w:val="24"/>
          <w:lang w:eastAsia="it-IT"/>
        </w:rPr>
      </w:pP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I corsi che vertono su argomenti che sono soggetti a frequenti cambiamenti devono essere rivisti da uno specialista della materia almeno una volta all’anno, per verificare l’effettivo aggiornamento del contenuto; per tali corsi la validità dell’accreditamento è al massimo annuale, sempre che la materia oggetto del corso non venga modificata prima del decorrere di un anno, e viene definita dal </w:t>
      </w:r>
      <w:r w:rsidR="00105230">
        <w:rPr>
          <w:rFonts w:asciiTheme="minorHAnsi" w:eastAsia="Times New Roman" w:hAnsiTheme="minorHAnsi"/>
          <w:sz w:val="24"/>
          <w:szCs w:val="24"/>
          <w:lang w:eastAsia="it-IT"/>
        </w:rPr>
        <w:t>CONAF</w:t>
      </w: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 al momento dell’accreditamento. </w:t>
      </w:r>
    </w:p>
    <w:p w:rsidR="00477426" w:rsidRDefault="003E67CD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/>
          <w:sz w:val="24"/>
          <w:szCs w:val="24"/>
          <w:lang w:eastAsia="it-IT"/>
        </w:rPr>
      </w:pP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Tutti gli altri corsi, che vertono su materie che non sono soggette a rapidi cambiamenti, devono essere rivisti ogni volta che un aggiornamento si renda necessario; per tali corsi la validità dell’accreditamento è non inferiore a due anni dalla data di prima pubblicazione, e viene definita dal </w:t>
      </w:r>
      <w:r w:rsidR="00105230">
        <w:rPr>
          <w:rFonts w:asciiTheme="minorHAnsi" w:eastAsia="Times New Roman" w:hAnsiTheme="minorHAnsi"/>
          <w:sz w:val="24"/>
          <w:szCs w:val="24"/>
          <w:lang w:eastAsia="it-IT"/>
        </w:rPr>
        <w:t xml:space="preserve">CONAF </w:t>
      </w:r>
      <w:r w:rsidRPr="003E67CD">
        <w:rPr>
          <w:rFonts w:asciiTheme="minorHAnsi" w:eastAsia="Times New Roman" w:hAnsiTheme="minorHAnsi"/>
          <w:sz w:val="24"/>
          <w:szCs w:val="24"/>
          <w:lang w:eastAsia="it-IT"/>
        </w:rPr>
        <w:t xml:space="preserve">al momento dell’accreditamento. </w:t>
      </w:r>
    </w:p>
    <w:p w:rsidR="00477426" w:rsidRDefault="00477426">
      <w:pPr>
        <w:pStyle w:val="Paragrafoelenco"/>
        <w:spacing w:after="0"/>
        <w:ind w:left="0"/>
        <w:jc w:val="center"/>
        <w:rPr>
          <w:sz w:val="24"/>
          <w:szCs w:val="24"/>
        </w:rPr>
      </w:pPr>
    </w:p>
    <w:p w:rsidR="00477426" w:rsidRDefault="003E67CD">
      <w:pPr>
        <w:pStyle w:val="Paragrafoelenco"/>
        <w:spacing w:after="0"/>
        <w:ind w:left="0"/>
        <w:jc w:val="center"/>
        <w:rPr>
          <w:sz w:val="24"/>
          <w:szCs w:val="24"/>
        </w:rPr>
      </w:pPr>
      <w:r w:rsidRPr="003E67CD">
        <w:rPr>
          <w:sz w:val="24"/>
          <w:szCs w:val="24"/>
        </w:rPr>
        <w:t>Firmato</w:t>
      </w:r>
    </w:p>
    <w:p w:rsidR="00C86F00" w:rsidRPr="00C86F00" w:rsidRDefault="003E67CD" w:rsidP="00C86F00">
      <w:pPr>
        <w:pStyle w:val="Paragrafoelenco"/>
        <w:spacing w:after="0"/>
        <w:ind w:left="0"/>
        <w:jc w:val="both"/>
        <w:rPr>
          <w:sz w:val="24"/>
          <w:szCs w:val="24"/>
        </w:rPr>
      </w:pPr>
      <w:r w:rsidRPr="003E67CD">
        <w:rPr>
          <w:sz w:val="24"/>
          <w:szCs w:val="24"/>
        </w:rPr>
        <w:t xml:space="preserve">Il Coordinatore del Dipartimento Attuazione </w:t>
      </w:r>
      <w:r w:rsidRPr="003E67CD">
        <w:rPr>
          <w:sz w:val="24"/>
          <w:szCs w:val="24"/>
        </w:rPr>
        <w:tab/>
      </w:r>
      <w:r w:rsidR="00C86F00">
        <w:rPr>
          <w:sz w:val="24"/>
          <w:szCs w:val="24"/>
        </w:rPr>
        <w:tab/>
      </w:r>
      <w:r w:rsidR="00C86F00">
        <w:rPr>
          <w:sz w:val="24"/>
          <w:szCs w:val="24"/>
        </w:rPr>
        <w:tab/>
      </w:r>
      <w:r w:rsidR="00C86F00">
        <w:rPr>
          <w:sz w:val="24"/>
          <w:szCs w:val="24"/>
        </w:rPr>
        <w:tab/>
      </w:r>
      <w:r w:rsidR="00C86F00">
        <w:rPr>
          <w:sz w:val="24"/>
          <w:szCs w:val="24"/>
        </w:rPr>
        <w:tab/>
      </w:r>
      <w:r w:rsidR="00C86F00">
        <w:rPr>
          <w:sz w:val="24"/>
          <w:szCs w:val="24"/>
        </w:rPr>
        <w:tab/>
      </w:r>
      <w:r w:rsidR="00C86F00">
        <w:rPr>
          <w:sz w:val="24"/>
          <w:szCs w:val="24"/>
        </w:rPr>
        <w:tab/>
      </w:r>
      <w:r w:rsidR="00C86F00">
        <w:rPr>
          <w:sz w:val="24"/>
          <w:szCs w:val="24"/>
        </w:rPr>
        <w:tab/>
      </w:r>
      <w:r w:rsidR="00C86F00">
        <w:rPr>
          <w:sz w:val="24"/>
          <w:szCs w:val="24"/>
        </w:rPr>
        <w:tab/>
      </w:r>
      <w:r w:rsidR="00C86F00" w:rsidRPr="00C86F00">
        <w:rPr>
          <w:sz w:val="24"/>
          <w:szCs w:val="24"/>
        </w:rPr>
        <w:t>IL PRESIDENTE</w:t>
      </w:r>
    </w:p>
    <w:p w:rsidR="00477426" w:rsidRDefault="003E67CD">
      <w:pPr>
        <w:pStyle w:val="Paragrafoelenco"/>
        <w:spacing w:after="0"/>
        <w:ind w:left="0"/>
        <w:jc w:val="both"/>
        <w:rPr>
          <w:sz w:val="24"/>
          <w:szCs w:val="24"/>
        </w:rPr>
      </w:pPr>
      <w:r w:rsidRPr="003E67CD">
        <w:rPr>
          <w:sz w:val="24"/>
          <w:szCs w:val="24"/>
        </w:rPr>
        <w:tab/>
      </w:r>
      <w:r w:rsidRPr="003E67CD">
        <w:rPr>
          <w:sz w:val="24"/>
          <w:szCs w:val="24"/>
        </w:rPr>
        <w:tab/>
      </w:r>
      <w:r w:rsidR="00C86F00" w:rsidRPr="00C86F00">
        <w:rPr>
          <w:sz w:val="24"/>
          <w:szCs w:val="24"/>
        </w:rPr>
        <w:t>Riforma della Professione</w:t>
      </w:r>
      <w:r w:rsidRPr="003E67CD">
        <w:rPr>
          <w:sz w:val="24"/>
          <w:szCs w:val="24"/>
        </w:rPr>
        <w:tab/>
      </w:r>
      <w:r w:rsidRPr="003E67CD">
        <w:rPr>
          <w:sz w:val="24"/>
          <w:szCs w:val="24"/>
        </w:rPr>
        <w:tab/>
      </w:r>
      <w:r w:rsidRPr="003E67CD">
        <w:rPr>
          <w:sz w:val="24"/>
          <w:szCs w:val="24"/>
        </w:rPr>
        <w:tab/>
      </w:r>
      <w:r w:rsidRPr="003E67CD">
        <w:rPr>
          <w:sz w:val="24"/>
          <w:szCs w:val="24"/>
        </w:rPr>
        <w:tab/>
      </w:r>
      <w:r w:rsidRPr="003E67CD">
        <w:rPr>
          <w:sz w:val="24"/>
          <w:szCs w:val="24"/>
        </w:rPr>
        <w:tab/>
      </w:r>
      <w:r w:rsidRPr="003E67CD">
        <w:rPr>
          <w:sz w:val="24"/>
          <w:szCs w:val="24"/>
        </w:rPr>
        <w:tab/>
      </w:r>
    </w:p>
    <w:p w:rsidR="00477426" w:rsidDel="00FF54B9" w:rsidRDefault="00C86F00">
      <w:pPr>
        <w:pStyle w:val="Paragrafoelenco"/>
        <w:spacing w:after="0"/>
        <w:ind w:left="0"/>
        <w:jc w:val="both"/>
        <w:rPr>
          <w:del w:id="119" w:author="user" w:date="2014-04-09T18:08:00Z"/>
          <w:sz w:val="24"/>
          <w:szCs w:val="24"/>
        </w:rPr>
      </w:pPr>
      <w:r>
        <w:rPr>
          <w:sz w:val="24"/>
          <w:szCs w:val="24"/>
        </w:rPr>
        <w:tab/>
      </w:r>
      <w:r w:rsidRPr="00C86F00">
        <w:rPr>
          <w:sz w:val="24"/>
          <w:szCs w:val="24"/>
        </w:rPr>
        <w:t>Riccardo Pisanti, Dottore Agronomo</w:t>
      </w:r>
      <w:r w:rsidRPr="00C86F00">
        <w:rPr>
          <w:sz w:val="24"/>
          <w:szCs w:val="24"/>
        </w:rPr>
        <w:tab/>
      </w:r>
      <w:r w:rsidR="003E67CD" w:rsidRPr="003E67CD">
        <w:rPr>
          <w:sz w:val="24"/>
          <w:szCs w:val="24"/>
        </w:rPr>
        <w:tab/>
      </w:r>
      <w:r w:rsidR="003E67CD" w:rsidRPr="003E67CD">
        <w:rPr>
          <w:sz w:val="24"/>
          <w:szCs w:val="24"/>
        </w:rPr>
        <w:tab/>
      </w:r>
      <w:r w:rsidR="003E67CD" w:rsidRPr="003E67CD">
        <w:rPr>
          <w:sz w:val="24"/>
          <w:szCs w:val="24"/>
        </w:rPr>
        <w:tab/>
      </w:r>
      <w:r w:rsidR="003E67CD" w:rsidRPr="003E67CD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E67CD" w:rsidRPr="003E67CD">
        <w:rPr>
          <w:sz w:val="24"/>
          <w:szCs w:val="24"/>
        </w:rPr>
        <w:tab/>
        <w:t>Andrea Sisti, Dottore Agron</w:t>
      </w:r>
      <w:ins w:id="120" w:author="user" w:date="2014-04-09T18:08:00Z">
        <w:r w:rsidR="00FF54B9">
          <w:t>omo</w:t>
        </w:r>
      </w:ins>
      <w:del w:id="121" w:author="user" w:date="2014-04-09T18:08:00Z">
        <w:r w:rsidR="003E67CD" w:rsidRPr="003E67CD" w:rsidDel="00FF54B9">
          <w:rPr>
            <w:sz w:val="24"/>
            <w:szCs w:val="24"/>
          </w:rPr>
          <w:delText>omo</w:delText>
        </w:r>
      </w:del>
    </w:p>
    <w:p w:rsidR="00477426" w:rsidRDefault="003E67CD">
      <w:pPr>
        <w:pStyle w:val="Paragrafoelenco"/>
        <w:spacing w:after="0"/>
        <w:ind w:left="0"/>
        <w:jc w:val="both"/>
      </w:pPr>
      <w:del w:id="122" w:author="user" w:date="2014-04-09T18:08:00Z">
        <w:r w:rsidRPr="003E67CD" w:rsidDel="00FF54B9">
          <w:rPr>
            <w:sz w:val="24"/>
            <w:szCs w:val="24"/>
          </w:rPr>
          <w:tab/>
        </w:r>
        <w:r w:rsidRPr="003E67CD" w:rsidDel="00FF54B9">
          <w:rPr>
            <w:sz w:val="24"/>
            <w:szCs w:val="24"/>
          </w:rPr>
          <w:tab/>
        </w:r>
        <w:r w:rsidRPr="003E67CD" w:rsidDel="00FF54B9">
          <w:rPr>
            <w:sz w:val="24"/>
            <w:szCs w:val="24"/>
          </w:rPr>
          <w:tab/>
        </w:r>
        <w:r w:rsidRPr="003E67CD" w:rsidDel="00FF54B9">
          <w:rPr>
            <w:sz w:val="24"/>
            <w:szCs w:val="24"/>
          </w:rPr>
          <w:tab/>
        </w:r>
        <w:r w:rsidRPr="003E67CD" w:rsidDel="00FF54B9">
          <w:rPr>
            <w:sz w:val="24"/>
            <w:szCs w:val="24"/>
          </w:rPr>
          <w:tab/>
        </w:r>
        <w:r w:rsidRPr="003E67CD" w:rsidDel="00FF54B9">
          <w:rPr>
            <w:sz w:val="24"/>
            <w:szCs w:val="24"/>
          </w:rPr>
          <w:tab/>
        </w:r>
        <w:r w:rsidRPr="003E67CD" w:rsidDel="00FF54B9">
          <w:rPr>
            <w:sz w:val="24"/>
            <w:szCs w:val="24"/>
          </w:rPr>
          <w:tab/>
        </w:r>
        <w:r w:rsidR="00C86F00" w:rsidDel="00FF54B9">
          <w:tab/>
        </w:r>
      </w:del>
    </w:p>
    <w:p w:rsidR="00477426" w:rsidRDefault="00477426">
      <w:pPr>
        <w:pStyle w:val="Paragrafoelenco"/>
        <w:spacing w:after="0"/>
        <w:ind w:left="0"/>
        <w:jc w:val="center"/>
      </w:pPr>
    </w:p>
    <w:sectPr w:rsidR="00477426" w:rsidSect="00246D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247" w:bottom="1134" w:left="2124" w:header="851" w:footer="1871" w:gutter="0"/>
      <w:pgBorders>
        <w:top w:val="single" w:sz="4" w:space="18" w:color="000000"/>
        <w:left w:val="single" w:sz="4" w:space="31" w:color="000000"/>
        <w:bottom w:val="single" w:sz="4" w:space="31" w:color="000000"/>
        <w:right w:val="single" w:sz="4" w:space="31" w:color="000000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92C" w:rsidRDefault="00AC592C">
      <w:pPr>
        <w:spacing w:after="0" w:line="240" w:lineRule="auto"/>
      </w:pPr>
      <w:r>
        <w:separator/>
      </w:r>
    </w:p>
  </w:endnote>
  <w:endnote w:type="continuationSeparator" w:id="0">
    <w:p w:rsidR="00AC592C" w:rsidRDefault="00AC5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EUAlbertina-Bold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4CD" w:rsidRDefault="00E424C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391032"/>
      <w:docPartObj>
        <w:docPartGallery w:val="Page Numbers (Bottom of Page)"/>
        <w:docPartUnique/>
      </w:docPartObj>
    </w:sdtPr>
    <w:sdtEndPr/>
    <w:sdtContent>
      <w:p w:rsidR="004C5AC3" w:rsidRDefault="003E67CD">
        <w:pPr>
          <w:pStyle w:val="Pidipagina"/>
          <w:jc w:val="right"/>
        </w:pPr>
        <w:r>
          <w:fldChar w:fldCharType="begin"/>
        </w:r>
        <w:r w:rsidR="004C5AC3">
          <w:instrText xml:space="preserve"> PAGE   \* MERGEFORMAT </w:instrText>
        </w:r>
        <w:r>
          <w:fldChar w:fldCharType="separate"/>
        </w:r>
        <w:r w:rsidR="00E424CD">
          <w:rPr>
            <w:noProof/>
          </w:rPr>
          <w:t>7</w:t>
        </w:r>
        <w:r>
          <w:fldChar w:fldCharType="end"/>
        </w:r>
      </w:p>
    </w:sdtContent>
  </w:sdt>
  <w:p w:rsidR="00956CD3" w:rsidRPr="009C0491" w:rsidRDefault="00956CD3" w:rsidP="00E87709">
    <w:pPr>
      <w:pStyle w:val="Pidipagina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4CD" w:rsidRDefault="00E424C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92C" w:rsidRDefault="00AC592C">
      <w:pPr>
        <w:spacing w:after="0" w:line="240" w:lineRule="auto"/>
      </w:pPr>
      <w:r>
        <w:separator/>
      </w:r>
    </w:p>
  </w:footnote>
  <w:footnote w:type="continuationSeparator" w:id="0">
    <w:p w:rsidR="00AC592C" w:rsidRDefault="00AC5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AC3" w:rsidRDefault="00E424CD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18502" o:spid="_x0000_s5122" type="#_x0000_t136" style="position:absolute;margin-left:0;margin-top:0;width:619.35pt;height:59.9pt;rotation:315;z-index:-251654144;mso-position-horizontal:center;mso-position-horizontal-relative:margin;mso-position-vertical:center;mso-position-vertical-relative:margin" o:allowincell="f" fillcolor="gray [1629]" stroked="f">
          <v:textpath style="font-family:&quot;Calibri&quot;;font-size:1pt" string="bozza_corretta_9_04_14_ore 18,0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CD3" w:rsidRPr="00246D76" w:rsidRDefault="00E424CD" w:rsidP="00246D76">
    <w:pPr>
      <w:pStyle w:val="Intestazione"/>
      <w:jc w:val="right"/>
      <w:rPr>
        <w:rFonts w:ascii="Cambria" w:hAnsi="Cambria"/>
        <w:sz w:val="20"/>
        <w:szCs w:val="20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18503" o:spid="_x0000_s5123" type="#_x0000_t136" style="position:absolute;left:0;text-align:left;margin-left:0;margin-top:0;width:619.35pt;height:59.9pt;rotation:315;z-index:-251652096;mso-position-horizontal:center;mso-position-horizontal-relative:margin;mso-position-vertical:center;mso-position-vertical-relative:margin" o:allowincell="f" fillcolor="gray [1629]" stroked="f">
          <v:textpath style="font-family:&quot;Calibri&quot;;font-size:1pt" string="bozza_corretta_9_04_14_ore 18,0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CD3" w:rsidRDefault="00E424CD" w:rsidP="00E87709">
    <w:pPr>
      <w:jc w:val="center"/>
      <w:rPr>
        <w:rFonts w:ascii="Cambria" w:hAnsi="Cambria" w:cs="Cambria"/>
        <w:b/>
        <w:i/>
        <w:color w:val="000081"/>
        <w:sz w:val="44"/>
        <w:szCs w:val="4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18501" o:spid="_x0000_s5121" type="#_x0000_t136" style="position:absolute;left:0;text-align:left;margin-left:0;margin-top:0;width:619.35pt;height:59.9pt;rotation:315;z-index:-251656192;mso-position-horizontal:center;mso-position-horizontal-relative:margin;mso-position-vertical:center;mso-position-vertical-relative:margin" o:allowincell="f" fillcolor="gray [1629]" stroked="f">
          <v:textpath style="font-family:&quot;Calibri&quot;;font-size:1pt" string="bozza_corretta_9_04_14_ore 18,00"/>
          <w10:wrap anchorx="margin" anchory="margin"/>
        </v:shape>
      </w:pict>
    </w:r>
    <w:r w:rsidR="00956CD3">
      <w:rPr>
        <w:b/>
        <w:i/>
        <w:noProof/>
        <w:sz w:val="40"/>
        <w:szCs w:val="40"/>
        <w:lang w:eastAsia="it-IT"/>
      </w:rPr>
      <w:drawing>
        <wp:inline distT="0" distB="0" distL="0" distR="0">
          <wp:extent cx="411480" cy="441960"/>
          <wp:effectExtent l="19050" t="0" r="762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" cy="44196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56CD3" w:rsidRPr="00424193" w:rsidRDefault="00956CD3" w:rsidP="00E87709">
    <w:pPr>
      <w:autoSpaceDE w:val="0"/>
      <w:spacing w:after="0" w:line="240" w:lineRule="auto"/>
      <w:jc w:val="center"/>
      <w:rPr>
        <w:rFonts w:ascii="Cambria" w:hAnsi="Cambria" w:cs="Cambria"/>
        <w:b/>
        <w:color w:val="1F497D"/>
        <w:sz w:val="32"/>
        <w:szCs w:val="32"/>
      </w:rPr>
    </w:pPr>
    <w:r w:rsidRPr="00424193">
      <w:rPr>
        <w:rFonts w:ascii="Cambria" w:hAnsi="Cambria" w:cs="Cambria"/>
        <w:b/>
        <w:i/>
        <w:color w:val="1F497D"/>
        <w:sz w:val="44"/>
        <w:szCs w:val="44"/>
      </w:rPr>
      <w:t>CONAF</w:t>
    </w:r>
  </w:p>
  <w:p w:rsidR="00956CD3" w:rsidRPr="00424193" w:rsidRDefault="00956CD3" w:rsidP="00E87709">
    <w:pPr>
      <w:pStyle w:val="Intestazione"/>
      <w:jc w:val="center"/>
      <w:rPr>
        <w:rFonts w:ascii="Cambria" w:hAnsi="Cambria" w:cs="Cambria"/>
        <w:b/>
        <w:color w:val="1F497D"/>
        <w:sz w:val="32"/>
        <w:szCs w:val="32"/>
      </w:rPr>
    </w:pPr>
    <w:r w:rsidRPr="00424193">
      <w:rPr>
        <w:rFonts w:ascii="Cambria" w:hAnsi="Cambria" w:cs="Cambria"/>
        <w:b/>
        <w:color w:val="1F497D"/>
        <w:sz w:val="32"/>
        <w:szCs w:val="32"/>
      </w:rPr>
      <w:t>Consiglio dell’Ordine Nazionale</w:t>
    </w:r>
  </w:p>
  <w:p w:rsidR="00956CD3" w:rsidRPr="00424193" w:rsidRDefault="00956CD3" w:rsidP="00246D76">
    <w:pPr>
      <w:pStyle w:val="Intestazione"/>
      <w:jc w:val="center"/>
      <w:rPr>
        <w:color w:val="1F497D"/>
      </w:rPr>
    </w:pPr>
    <w:r w:rsidRPr="00424193">
      <w:rPr>
        <w:rFonts w:ascii="Cambria" w:hAnsi="Cambria" w:cs="Cambria"/>
        <w:b/>
        <w:color w:val="1F497D"/>
        <w:sz w:val="32"/>
        <w:szCs w:val="32"/>
      </w:rPr>
      <w:t>dei Dottori Agronomi e dei Dottori Forestali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Titolo1"/>
      <w:lvlText w:val="ART. %1 - 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decimal"/>
      <w:pStyle w:val="Titolo2"/>
      <w:lvlText w:val="Sezione %1.%2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tabs>
          <w:tab w:val="num" w:pos="0"/>
        </w:tabs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tabs>
          <w:tab w:val="num" w:pos="0"/>
        </w:tabs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tabs>
          <w:tab w:val="num" w:pos="0"/>
        </w:tabs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tabs>
          <w:tab w:val="num" w:pos="0"/>
        </w:tabs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tabs>
          <w:tab w:val="num" w:pos="0"/>
        </w:tabs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tabs>
          <w:tab w:val="num" w:pos="0"/>
        </w:tabs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tabs>
          <w:tab w:val="num" w:pos="0"/>
        </w:tabs>
        <w:ind w:left="9359" w:hanging="144"/>
      </w:p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623"/>
      </w:pPr>
    </w:lvl>
    <w:lvl w:ilvl="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0A"/>
    <w:multiLevelType w:val="singleLevel"/>
    <w:tmpl w:val="2328169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</w:abstractNum>
  <w:abstractNum w:abstractNumId="10">
    <w:nsid w:val="0000000B"/>
    <w:multiLevelType w:val="multilevel"/>
    <w:tmpl w:val="16F65D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623"/>
      </w:pPr>
    </w:lvl>
    <w:lvl w:ilvl="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623"/>
      </w:pPr>
    </w:lvl>
    <w:lvl w:ilvl="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  <w:lvl w:ilvl="2">
      <w:start w:val="3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</w:abstractNum>
  <w:abstractNum w:abstractNumId="15">
    <w:nsid w:val="00000010"/>
    <w:multiLevelType w:val="singleLevel"/>
    <w:tmpl w:val="00000010"/>
    <w:name w:val="WW8Num16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623"/>
      </w:pPr>
    </w:lvl>
    <w:lvl w:ilvl="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0000013"/>
    <w:multiLevelType w:val="singleLevel"/>
    <w:tmpl w:val="00000013"/>
    <w:name w:val="WW8Num19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</w:abstractNum>
  <w:abstractNum w:abstractNumId="19">
    <w:nsid w:val="00000014"/>
    <w:multiLevelType w:val="singleLevel"/>
    <w:tmpl w:val="00000014"/>
    <w:name w:val="WW8Num20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623"/>
      </w:p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hAnsi="Garamond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0000016"/>
    <w:multiLevelType w:val="multilevel"/>
    <w:tmpl w:val="A6CA3D34"/>
    <w:name w:val="WW8Num22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singleLevel"/>
    <w:tmpl w:val="139EE8A0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  <w:b w:val="0"/>
        <w:color w:val="auto"/>
        <w:sz w:val="24"/>
      </w:r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Garamond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  <w:color w:val="auto"/>
        <w:sz w:val="24"/>
      </w:rPr>
    </w:lvl>
  </w:abstractNum>
  <w:abstractNum w:abstractNumId="26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</w:abstractNum>
  <w:abstractNum w:abstractNumId="27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1D"/>
    <w:multiLevelType w:val="singleLevel"/>
    <w:tmpl w:val="CE6EDC3E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9">
    <w:nsid w:val="0000001E"/>
    <w:multiLevelType w:val="multi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</w:abstractNum>
  <w:abstractNum w:abstractNumId="31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Garamond" w:hAnsi="Garamond" w:cs="Garamond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Garamond" w:hAnsi="Garamond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01D20D59"/>
    <w:multiLevelType w:val="hybridMultilevel"/>
    <w:tmpl w:val="BF9C46F0"/>
    <w:lvl w:ilvl="0" w:tplc="0B4CAC34">
      <w:start w:val="1"/>
      <w:numFmt w:val="decimal"/>
      <w:lvlText w:val="%1)"/>
      <w:lvlJc w:val="left"/>
      <w:pPr>
        <w:ind w:left="428" w:hanging="360"/>
      </w:pPr>
      <w:rPr>
        <w:rFonts w:ascii="Calibri" w:hAnsi="Calibri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4">
    <w:nsid w:val="08D16DE1"/>
    <w:multiLevelType w:val="multilevel"/>
    <w:tmpl w:val="1F32466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>
    <w:nsid w:val="131F525C"/>
    <w:multiLevelType w:val="hybridMultilevel"/>
    <w:tmpl w:val="31482510"/>
    <w:lvl w:ilvl="0" w:tplc="0410000F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6">
    <w:nsid w:val="27D83671"/>
    <w:multiLevelType w:val="hybridMultilevel"/>
    <w:tmpl w:val="8CF89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845239D"/>
    <w:multiLevelType w:val="hybridMultilevel"/>
    <w:tmpl w:val="D7BCF1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975D58"/>
    <w:multiLevelType w:val="hybridMultilevel"/>
    <w:tmpl w:val="48B6E962"/>
    <w:lvl w:ilvl="0" w:tplc="04100011">
      <w:start w:val="1"/>
      <w:numFmt w:val="decimal"/>
      <w:lvlText w:val="%1)"/>
      <w:lvlJc w:val="left"/>
      <w:pPr>
        <w:ind w:left="496" w:hanging="360"/>
      </w:pPr>
      <w:rPr>
        <w:rFonts w:hint="default"/>
      </w:rPr>
    </w:lvl>
    <w:lvl w:ilvl="1" w:tplc="D8C6A65C">
      <w:start w:val="1"/>
      <w:numFmt w:val="decimal"/>
      <w:lvlText w:val="%2."/>
      <w:lvlJc w:val="left"/>
      <w:pPr>
        <w:ind w:left="121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936" w:hanging="180"/>
      </w:pPr>
    </w:lvl>
    <w:lvl w:ilvl="3" w:tplc="0410000F" w:tentative="1">
      <w:start w:val="1"/>
      <w:numFmt w:val="decimal"/>
      <w:lvlText w:val="%4."/>
      <w:lvlJc w:val="left"/>
      <w:pPr>
        <w:ind w:left="2656" w:hanging="360"/>
      </w:pPr>
    </w:lvl>
    <w:lvl w:ilvl="4" w:tplc="04100019" w:tentative="1">
      <w:start w:val="1"/>
      <w:numFmt w:val="lowerLetter"/>
      <w:lvlText w:val="%5."/>
      <w:lvlJc w:val="left"/>
      <w:pPr>
        <w:ind w:left="3376" w:hanging="360"/>
      </w:pPr>
    </w:lvl>
    <w:lvl w:ilvl="5" w:tplc="0410001B" w:tentative="1">
      <w:start w:val="1"/>
      <w:numFmt w:val="lowerRoman"/>
      <w:lvlText w:val="%6."/>
      <w:lvlJc w:val="right"/>
      <w:pPr>
        <w:ind w:left="4096" w:hanging="180"/>
      </w:pPr>
    </w:lvl>
    <w:lvl w:ilvl="6" w:tplc="0410000F" w:tentative="1">
      <w:start w:val="1"/>
      <w:numFmt w:val="decimal"/>
      <w:lvlText w:val="%7."/>
      <w:lvlJc w:val="left"/>
      <w:pPr>
        <w:ind w:left="4816" w:hanging="360"/>
      </w:pPr>
    </w:lvl>
    <w:lvl w:ilvl="7" w:tplc="04100019" w:tentative="1">
      <w:start w:val="1"/>
      <w:numFmt w:val="lowerLetter"/>
      <w:lvlText w:val="%8."/>
      <w:lvlJc w:val="left"/>
      <w:pPr>
        <w:ind w:left="5536" w:hanging="360"/>
      </w:pPr>
    </w:lvl>
    <w:lvl w:ilvl="8" w:tplc="0410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39">
    <w:nsid w:val="324E0CB1"/>
    <w:multiLevelType w:val="hybridMultilevel"/>
    <w:tmpl w:val="1624C5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32005B5"/>
    <w:multiLevelType w:val="hybridMultilevel"/>
    <w:tmpl w:val="51B633B2"/>
    <w:lvl w:ilvl="0" w:tplc="0410000F">
      <w:start w:val="1"/>
      <w:numFmt w:val="decimal"/>
      <w:lvlText w:val="%1."/>
      <w:lvlJc w:val="left"/>
      <w:pPr>
        <w:ind w:left="428" w:hanging="360"/>
      </w:pPr>
    </w:lvl>
    <w:lvl w:ilvl="1" w:tplc="8866516E">
      <w:numFmt w:val="bullet"/>
      <w:lvlText w:val="•"/>
      <w:lvlJc w:val="left"/>
      <w:pPr>
        <w:ind w:left="1148" w:hanging="360"/>
      </w:pPr>
      <w:rPr>
        <w:rFonts w:ascii="Calibri" w:eastAsia="Times New Roman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1">
    <w:nsid w:val="443D08AF"/>
    <w:multiLevelType w:val="hybridMultilevel"/>
    <w:tmpl w:val="5D7E31D4"/>
    <w:lvl w:ilvl="0" w:tplc="1B9EFC58">
      <w:start w:val="1"/>
      <w:numFmt w:val="lowerLetter"/>
      <w:lvlText w:val="%1)"/>
      <w:lvlJc w:val="left"/>
      <w:pPr>
        <w:ind w:left="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40" w:hanging="360"/>
      </w:pPr>
    </w:lvl>
    <w:lvl w:ilvl="2" w:tplc="0410001B" w:tentative="1">
      <w:start w:val="1"/>
      <w:numFmt w:val="lowerRoman"/>
      <w:lvlText w:val="%3."/>
      <w:lvlJc w:val="right"/>
      <w:pPr>
        <w:ind w:left="1560" w:hanging="180"/>
      </w:pPr>
    </w:lvl>
    <w:lvl w:ilvl="3" w:tplc="0410000F" w:tentative="1">
      <w:start w:val="1"/>
      <w:numFmt w:val="decimal"/>
      <w:lvlText w:val="%4."/>
      <w:lvlJc w:val="left"/>
      <w:pPr>
        <w:ind w:left="2280" w:hanging="360"/>
      </w:pPr>
    </w:lvl>
    <w:lvl w:ilvl="4" w:tplc="04100019" w:tentative="1">
      <w:start w:val="1"/>
      <w:numFmt w:val="lowerLetter"/>
      <w:lvlText w:val="%5."/>
      <w:lvlJc w:val="left"/>
      <w:pPr>
        <w:ind w:left="3000" w:hanging="360"/>
      </w:pPr>
    </w:lvl>
    <w:lvl w:ilvl="5" w:tplc="0410001B" w:tentative="1">
      <w:start w:val="1"/>
      <w:numFmt w:val="lowerRoman"/>
      <w:lvlText w:val="%6."/>
      <w:lvlJc w:val="right"/>
      <w:pPr>
        <w:ind w:left="3720" w:hanging="180"/>
      </w:pPr>
    </w:lvl>
    <w:lvl w:ilvl="6" w:tplc="0410000F" w:tentative="1">
      <w:start w:val="1"/>
      <w:numFmt w:val="decimal"/>
      <w:lvlText w:val="%7."/>
      <w:lvlJc w:val="left"/>
      <w:pPr>
        <w:ind w:left="4440" w:hanging="360"/>
      </w:pPr>
    </w:lvl>
    <w:lvl w:ilvl="7" w:tplc="04100019" w:tentative="1">
      <w:start w:val="1"/>
      <w:numFmt w:val="lowerLetter"/>
      <w:lvlText w:val="%8."/>
      <w:lvlJc w:val="left"/>
      <w:pPr>
        <w:ind w:left="5160" w:hanging="360"/>
      </w:pPr>
    </w:lvl>
    <w:lvl w:ilvl="8" w:tplc="0410001B" w:tentative="1">
      <w:start w:val="1"/>
      <w:numFmt w:val="lowerRoman"/>
      <w:lvlText w:val="%9."/>
      <w:lvlJc w:val="right"/>
      <w:pPr>
        <w:ind w:left="5880" w:hanging="180"/>
      </w:pPr>
    </w:lvl>
  </w:abstractNum>
  <w:abstractNum w:abstractNumId="42">
    <w:nsid w:val="49AD484F"/>
    <w:multiLevelType w:val="hybridMultilevel"/>
    <w:tmpl w:val="77C8CC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9CC60D8"/>
    <w:multiLevelType w:val="hybridMultilevel"/>
    <w:tmpl w:val="17CC5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CC72CC5"/>
    <w:multiLevelType w:val="hybridMultilevel"/>
    <w:tmpl w:val="67C214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D78015F"/>
    <w:multiLevelType w:val="multilevel"/>
    <w:tmpl w:val="41A00AB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>
    <w:nsid w:val="5D9856AE"/>
    <w:multiLevelType w:val="hybridMultilevel"/>
    <w:tmpl w:val="3446F2A8"/>
    <w:lvl w:ilvl="0" w:tplc="0410000F">
      <w:start w:val="1"/>
      <w:numFmt w:val="decimal"/>
      <w:lvlText w:val="%1."/>
      <w:lvlJc w:val="left"/>
      <w:pPr>
        <w:ind w:left="883" w:hanging="360"/>
      </w:p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47">
    <w:nsid w:val="6E186345"/>
    <w:multiLevelType w:val="hybridMultilevel"/>
    <w:tmpl w:val="46E2B8E0"/>
    <w:lvl w:ilvl="0" w:tplc="0410000F">
      <w:start w:val="1"/>
      <w:numFmt w:val="decimal"/>
      <w:lvlText w:val="%1."/>
      <w:lvlJc w:val="left"/>
      <w:pPr>
        <w:ind w:left="428" w:hanging="360"/>
      </w:pPr>
    </w:lvl>
    <w:lvl w:ilvl="1" w:tplc="04100019" w:tentative="1">
      <w:start w:val="1"/>
      <w:numFmt w:val="lowerLetter"/>
      <w:lvlText w:val="%2."/>
      <w:lvlJc w:val="left"/>
      <w:pPr>
        <w:ind w:left="1148" w:hanging="360"/>
      </w:pPr>
    </w:lvl>
    <w:lvl w:ilvl="2" w:tplc="0410001B" w:tentative="1">
      <w:start w:val="1"/>
      <w:numFmt w:val="lowerRoman"/>
      <w:lvlText w:val="%3."/>
      <w:lvlJc w:val="right"/>
      <w:pPr>
        <w:ind w:left="1868" w:hanging="180"/>
      </w:pPr>
    </w:lvl>
    <w:lvl w:ilvl="3" w:tplc="0410000F" w:tentative="1">
      <w:start w:val="1"/>
      <w:numFmt w:val="decimal"/>
      <w:lvlText w:val="%4."/>
      <w:lvlJc w:val="left"/>
      <w:pPr>
        <w:ind w:left="2588" w:hanging="360"/>
      </w:pPr>
    </w:lvl>
    <w:lvl w:ilvl="4" w:tplc="04100019" w:tentative="1">
      <w:start w:val="1"/>
      <w:numFmt w:val="lowerLetter"/>
      <w:lvlText w:val="%5."/>
      <w:lvlJc w:val="left"/>
      <w:pPr>
        <w:ind w:left="3308" w:hanging="360"/>
      </w:pPr>
    </w:lvl>
    <w:lvl w:ilvl="5" w:tplc="0410001B" w:tentative="1">
      <w:start w:val="1"/>
      <w:numFmt w:val="lowerRoman"/>
      <w:lvlText w:val="%6."/>
      <w:lvlJc w:val="right"/>
      <w:pPr>
        <w:ind w:left="4028" w:hanging="180"/>
      </w:pPr>
    </w:lvl>
    <w:lvl w:ilvl="6" w:tplc="0410000F" w:tentative="1">
      <w:start w:val="1"/>
      <w:numFmt w:val="decimal"/>
      <w:lvlText w:val="%7."/>
      <w:lvlJc w:val="left"/>
      <w:pPr>
        <w:ind w:left="4748" w:hanging="360"/>
      </w:pPr>
    </w:lvl>
    <w:lvl w:ilvl="7" w:tplc="04100019" w:tentative="1">
      <w:start w:val="1"/>
      <w:numFmt w:val="lowerLetter"/>
      <w:lvlText w:val="%8."/>
      <w:lvlJc w:val="left"/>
      <w:pPr>
        <w:ind w:left="5468" w:hanging="360"/>
      </w:pPr>
    </w:lvl>
    <w:lvl w:ilvl="8" w:tplc="0410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8">
    <w:nsid w:val="6EDB2051"/>
    <w:multiLevelType w:val="hybridMultilevel"/>
    <w:tmpl w:val="1940EB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9C7C03"/>
    <w:multiLevelType w:val="hybridMultilevel"/>
    <w:tmpl w:val="A62A262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F50A37"/>
    <w:multiLevelType w:val="hybridMultilevel"/>
    <w:tmpl w:val="3EA80D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D847C79"/>
    <w:multiLevelType w:val="hybridMultilevel"/>
    <w:tmpl w:val="0E24F7D4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9"/>
  </w:num>
  <w:num w:numId="36">
    <w:abstractNumId w:val="34"/>
  </w:num>
  <w:num w:numId="37">
    <w:abstractNumId w:val="45"/>
  </w:num>
  <w:num w:numId="38">
    <w:abstractNumId w:val="43"/>
  </w:num>
  <w:num w:numId="39">
    <w:abstractNumId w:val="42"/>
  </w:num>
  <w:num w:numId="40">
    <w:abstractNumId w:val="48"/>
  </w:num>
  <w:num w:numId="41">
    <w:abstractNumId w:val="36"/>
  </w:num>
  <w:num w:numId="42">
    <w:abstractNumId w:val="50"/>
  </w:num>
  <w:num w:numId="43">
    <w:abstractNumId w:val="33"/>
  </w:num>
  <w:num w:numId="44">
    <w:abstractNumId w:val="41"/>
  </w:num>
  <w:num w:numId="45">
    <w:abstractNumId w:val="35"/>
  </w:num>
  <w:num w:numId="46">
    <w:abstractNumId w:val="38"/>
  </w:num>
  <w:num w:numId="47">
    <w:abstractNumId w:val="46"/>
  </w:num>
  <w:num w:numId="48">
    <w:abstractNumId w:val="40"/>
  </w:num>
  <w:num w:numId="49">
    <w:abstractNumId w:val="47"/>
  </w:num>
  <w:num w:numId="50">
    <w:abstractNumId w:val="37"/>
  </w:num>
  <w:num w:numId="51">
    <w:abstractNumId w:val="44"/>
  </w:num>
  <w:num w:numId="52">
    <w:abstractNumId w:val="51"/>
  </w:num>
  <w:num w:numId="53">
    <w:abstractNumId w:val="3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709"/>
    <w:rsid w:val="0000070F"/>
    <w:rsid w:val="000031A9"/>
    <w:rsid w:val="00015C36"/>
    <w:rsid w:val="00060F98"/>
    <w:rsid w:val="00083065"/>
    <w:rsid w:val="000946B4"/>
    <w:rsid w:val="000B2684"/>
    <w:rsid w:val="000B4CE1"/>
    <w:rsid w:val="000B7540"/>
    <w:rsid w:val="000C2576"/>
    <w:rsid w:val="000C3709"/>
    <w:rsid w:val="000F53CE"/>
    <w:rsid w:val="00105230"/>
    <w:rsid w:val="00136086"/>
    <w:rsid w:val="00160A39"/>
    <w:rsid w:val="001977C3"/>
    <w:rsid w:val="001F2C58"/>
    <w:rsid w:val="001F69FD"/>
    <w:rsid w:val="00237FAC"/>
    <w:rsid w:val="00246D76"/>
    <w:rsid w:val="00317E04"/>
    <w:rsid w:val="003225D3"/>
    <w:rsid w:val="00376EBC"/>
    <w:rsid w:val="003C32FE"/>
    <w:rsid w:val="003C3B45"/>
    <w:rsid w:val="003E67CD"/>
    <w:rsid w:val="003F41D0"/>
    <w:rsid w:val="00401D1F"/>
    <w:rsid w:val="00424193"/>
    <w:rsid w:val="00464D54"/>
    <w:rsid w:val="00471DA3"/>
    <w:rsid w:val="00477426"/>
    <w:rsid w:val="00493C3F"/>
    <w:rsid w:val="004969BC"/>
    <w:rsid w:val="004A446A"/>
    <w:rsid w:val="004B218A"/>
    <w:rsid w:val="004C5AC3"/>
    <w:rsid w:val="004C5BEA"/>
    <w:rsid w:val="0051366D"/>
    <w:rsid w:val="00526479"/>
    <w:rsid w:val="005314F2"/>
    <w:rsid w:val="00546B7D"/>
    <w:rsid w:val="00575C8B"/>
    <w:rsid w:val="00580A38"/>
    <w:rsid w:val="005C5723"/>
    <w:rsid w:val="005F3225"/>
    <w:rsid w:val="00637322"/>
    <w:rsid w:val="006510E9"/>
    <w:rsid w:val="00680981"/>
    <w:rsid w:val="006843B7"/>
    <w:rsid w:val="0068540C"/>
    <w:rsid w:val="006C343A"/>
    <w:rsid w:val="00703535"/>
    <w:rsid w:val="00764809"/>
    <w:rsid w:val="00775C16"/>
    <w:rsid w:val="007A51F2"/>
    <w:rsid w:val="007D006B"/>
    <w:rsid w:val="007D6924"/>
    <w:rsid w:val="008019A4"/>
    <w:rsid w:val="0084791E"/>
    <w:rsid w:val="00931F0A"/>
    <w:rsid w:val="00946FBD"/>
    <w:rsid w:val="00956CD3"/>
    <w:rsid w:val="00991B74"/>
    <w:rsid w:val="0099431D"/>
    <w:rsid w:val="009A372D"/>
    <w:rsid w:val="009C0491"/>
    <w:rsid w:val="00A1576E"/>
    <w:rsid w:val="00A40B48"/>
    <w:rsid w:val="00A61534"/>
    <w:rsid w:val="00A92CAF"/>
    <w:rsid w:val="00AC4BD8"/>
    <w:rsid w:val="00AC592C"/>
    <w:rsid w:val="00AF6D71"/>
    <w:rsid w:val="00B52ABC"/>
    <w:rsid w:val="00C132C6"/>
    <w:rsid w:val="00C57C5F"/>
    <w:rsid w:val="00C609E4"/>
    <w:rsid w:val="00C62847"/>
    <w:rsid w:val="00C76FE6"/>
    <w:rsid w:val="00C806D1"/>
    <w:rsid w:val="00C86F00"/>
    <w:rsid w:val="00D02955"/>
    <w:rsid w:val="00D24732"/>
    <w:rsid w:val="00D2730A"/>
    <w:rsid w:val="00D3441C"/>
    <w:rsid w:val="00D6454F"/>
    <w:rsid w:val="00D72C79"/>
    <w:rsid w:val="00DB575B"/>
    <w:rsid w:val="00DF4A17"/>
    <w:rsid w:val="00E424CD"/>
    <w:rsid w:val="00E76B5B"/>
    <w:rsid w:val="00E87709"/>
    <w:rsid w:val="00EB2C67"/>
    <w:rsid w:val="00ED2D8E"/>
    <w:rsid w:val="00EF2883"/>
    <w:rsid w:val="00F17EC3"/>
    <w:rsid w:val="00F25DDF"/>
    <w:rsid w:val="00FF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7D6924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Titolo1">
    <w:name w:val="heading 1"/>
    <w:basedOn w:val="Normale"/>
    <w:next w:val="Normale"/>
    <w:qFormat/>
    <w:rsid w:val="007D6924"/>
    <w:pPr>
      <w:keepNext/>
      <w:keepLines/>
      <w:numPr>
        <w:numId w:val="1"/>
      </w:numPr>
      <w:spacing w:before="240" w:after="360" w:line="240" w:lineRule="auto"/>
      <w:jc w:val="center"/>
      <w:outlineLvl w:val="0"/>
    </w:pPr>
    <w:rPr>
      <w:rFonts w:eastAsia="Times New Roman"/>
      <w:b/>
      <w:bCs/>
      <w:sz w:val="24"/>
      <w:szCs w:val="28"/>
    </w:rPr>
  </w:style>
  <w:style w:type="paragraph" w:styleId="Titolo2">
    <w:name w:val="heading 2"/>
    <w:basedOn w:val="Normale"/>
    <w:next w:val="Normale"/>
    <w:qFormat/>
    <w:rsid w:val="007D6924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qFormat/>
    <w:rsid w:val="007D6924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qFormat/>
    <w:rsid w:val="007D6924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qFormat/>
    <w:rsid w:val="007D6924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7D6924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qFormat/>
    <w:rsid w:val="007D6924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qFormat/>
    <w:rsid w:val="007D6924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qFormat/>
    <w:rsid w:val="007D6924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D6924"/>
    <w:rPr>
      <w:rFonts w:ascii="Symbol" w:hAnsi="Symbol" w:cs="Times New Roman"/>
    </w:rPr>
  </w:style>
  <w:style w:type="character" w:customStyle="1" w:styleId="WW8Num2z0">
    <w:name w:val="WW8Num2z0"/>
    <w:rsid w:val="007D6924"/>
    <w:rPr>
      <w:rFonts w:ascii="Garamond" w:hAnsi="Garamond" w:cs="Garamond"/>
    </w:rPr>
  </w:style>
  <w:style w:type="character" w:customStyle="1" w:styleId="WW8Num3z0">
    <w:name w:val="WW8Num3z0"/>
    <w:rsid w:val="007D6924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7D6924"/>
    <w:rPr>
      <w:rFonts w:ascii="Garamond" w:hAnsi="Garamond" w:cs="Garamond"/>
    </w:rPr>
  </w:style>
  <w:style w:type="character" w:customStyle="1" w:styleId="WW8Num5z0">
    <w:name w:val="WW8Num5z0"/>
    <w:rsid w:val="007D6924"/>
    <w:rPr>
      <w:rFonts w:ascii="Garamond" w:hAnsi="Garamond" w:cs="Garamond"/>
    </w:rPr>
  </w:style>
  <w:style w:type="character" w:customStyle="1" w:styleId="WW8Num9z2">
    <w:name w:val="WW8Num9z2"/>
    <w:rsid w:val="007D6924"/>
    <w:rPr>
      <w:rFonts w:ascii="Times New Roman" w:hAnsi="Times New Roman" w:cs="Times New Roman"/>
    </w:rPr>
  </w:style>
  <w:style w:type="character" w:customStyle="1" w:styleId="WW8Num11z2">
    <w:name w:val="WW8Num11z2"/>
    <w:rsid w:val="007D6924"/>
    <w:rPr>
      <w:rFonts w:ascii="Times New Roman" w:hAnsi="Times New Roman" w:cs="Times New Roman"/>
    </w:rPr>
  </w:style>
  <w:style w:type="character" w:customStyle="1" w:styleId="WW8Num12z2">
    <w:name w:val="WW8Num12z2"/>
    <w:rsid w:val="007D6924"/>
    <w:rPr>
      <w:rFonts w:ascii="Times New Roman" w:hAnsi="Times New Roman" w:cs="Times New Roman"/>
    </w:rPr>
  </w:style>
  <w:style w:type="character" w:customStyle="1" w:styleId="WW8Num13z0">
    <w:name w:val="WW8Num13z0"/>
    <w:rsid w:val="007D6924"/>
    <w:rPr>
      <w:rFonts w:ascii="Garamond" w:hAnsi="Garamond" w:cs="Garamond"/>
    </w:rPr>
  </w:style>
  <w:style w:type="character" w:customStyle="1" w:styleId="WW8Num15z0">
    <w:name w:val="WW8Num15z0"/>
    <w:rsid w:val="007D6924"/>
    <w:rPr>
      <w:rFonts w:ascii="Garamond" w:hAnsi="Garamond" w:cs="Garamond"/>
    </w:rPr>
  </w:style>
  <w:style w:type="character" w:customStyle="1" w:styleId="WW8Num16z0">
    <w:name w:val="WW8Num16z0"/>
    <w:rsid w:val="007D6924"/>
    <w:rPr>
      <w:rFonts w:ascii="Garamond" w:hAnsi="Garamond" w:cs="Garamond"/>
    </w:rPr>
  </w:style>
  <w:style w:type="character" w:customStyle="1" w:styleId="WW8Num18z2">
    <w:name w:val="WW8Num18z2"/>
    <w:rsid w:val="007D6924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7D6924"/>
    <w:rPr>
      <w:rFonts w:ascii="Garamond" w:hAnsi="Garamond" w:cs="Garamond"/>
    </w:rPr>
  </w:style>
  <w:style w:type="character" w:customStyle="1" w:styleId="WW8Num20z0">
    <w:name w:val="WW8Num20z0"/>
    <w:rsid w:val="007D6924"/>
    <w:rPr>
      <w:rFonts w:ascii="Garamond" w:hAnsi="Garamond" w:cs="Garamond"/>
    </w:rPr>
  </w:style>
  <w:style w:type="character" w:customStyle="1" w:styleId="WW8Num21z0">
    <w:name w:val="WW8Num21z0"/>
    <w:rsid w:val="007D6924"/>
    <w:rPr>
      <w:rFonts w:ascii="Garamond" w:hAnsi="Garamond" w:cs="Garamond"/>
    </w:rPr>
  </w:style>
  <w:style w:type="character" w:customStyle="1" w:styleId="WW8Num21z2">
    <w:name w:val="WW8Num21z2"/>
    <w:rsid w:val="007D6924"/>
    <w:rPr>
      <w:rFonts w:ascii="Garamond" w:hAnsi="Garamond" w:cs="Times New Roman"/>
    </w:rPr>
  </w:style>
  <w:style w:type="character" w:customStyle="1" w:styleId="WW8Num22z2">
    <w:name w:val="WW8Num22z2"/>
    <w:rsid w:val="007D6924"/>
    <w:rPr>
      <w:rFonts w:ascii="Times New Roman" w:hAnsi="Times New Roman" w:cs="Times New Roman"/>
    </w:rPr>
  </w:style>
  <w:style w:type="character" w:customStyle="1" w:styleId="WW8Num23z0">
    <w:name w:val="WW8Num23z0"/>
    <w:rsid w:val="007D6924"/>
    <w:rPr>
      <w:rFonts w:ascii="Garamond" w:hAnsi="Garamond" w:cs="Garamond"/>
      <w:color w:val="auto"/>
      <w:sz w:val="24"/>
    </w:rPr>
  </w:style>
  <w:style w:type="character" w:customStyle="1" w:styleId="WW8Num24z0">
    <w:name w:val="WW8Num24z0"/>
    <w:rsid w:val="007D6924"/>
    <w:rPr>
      <w:rFonts w:ascii="Garamond" w:hAnsi="Garamond" w:cs="Garamond"/>
    </w:rPr>
  </w:style>
  <w:style w:type="character" w:customStyle="1" w:styleId="WW8Num26z0">
    <w:name w:val="WW8Num26z0"/>
    <w:rsid w:val="007D6924"/>
    <w:rPr>
      <w:rFonts w:ascii="Garamond" w:hAnsi="Garamond" w:cs="Garamond"/>
      <w:color w:val="auto"/>
      <w:sz w:val="24"/>
    </w:rPr>
  </w:style>
  <w:style w:type="character" w:customStyle="1" w:styleId="WW8Num27z0">
    <w:name w:val="WW8Num27z0"/>
    <w:rsid w:val="007D6924"/>
    <w:rPr>
      <w:rFonts w:ascii="Garamond" w:hAnsi="Garamond" w:cs="Garamond"/>
    </w:rPr>
  </w:style>
  <w:style w:type="character" w:customStyle="1" w:styleId="WW8Num31z0">
    <w:name w:val="WW8Num31z0"/>
    <w:rsid w:val="007D6924"/>
    <w:rPr>
      <w:rFonts w:ascii="Garamond" w:hAnsi="Garamond" w:cs="Garamond"/>
    </w:rPr>
  </w:style>
  <w:style w:type="character" w:customStyle="1" w:styleId="WW8Num33z0">
    <w:name w:val="WW8Num33z0"/>
    <w:rsid w:val="007D6924"/>
    <w:rPr>
      <w:rFonts w:ascii="Garamond" w:hAnsi="Garamond" w:cs="Garamond"/>
    </w:rPr>
  </w:style>
  <w:style w:type="character" w:customStyle="1" w:styleId="WW8Num33z2">
    <w:name w:val="WW8Num33z2"/>
    <w:rsid w:val="007D6924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7D6924"/>
    <w:rPr>
      <w:rFonts w:ascii="Courier New" w:hAnsi="Courier New" w:cs="Courier New"/>
    </w:rPr>
  </w:style>
  <w:style w:type="character" w:customStyle="1" w:styleId="WW8Num3z2">
    <w:name w:val="WW8Num3z2"/>
    <w:rsid w:val="007D6924"/>
    <w:rPr>
      <w:rFonts w:ascii="Wingdings" w:hAnsi="Wingdings" w:cs="Wingdings"/>
    </w:rPr>
  </w:style>
  <w:style w:type="character" w:customStyle="1" w:styleId="WW8Num3z3">
    <w:name w:val="WW8Num3z3"/>
    <w:rsid w:val="007D6924"/>
    <w:rPr>
      <w:rFonts w:ascii="Symbol" w:hAnsi="Symbol" w:cs="Symbol"/>
    </w:rPr>
  </w:style>
  <w:style w:type="character" w:customStyle="1" w:styleId="WW8Num6z2">
    <w:name w:val="WW8Num6z2"/>
    <w:rsid w:val="007D6924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7D6924"/>
    <w:rPr>
      <w:b w:val="0"/>
      <w:i w:val="0"/>
    </w:rPr>
  </w:style>
  <w:style w:type="character" w:customStyle="1" w:styleId="WW8Num7z2">
    <w:name w:val="WW8Num7z2"/>
    <w:rsid w:val="007D6924"/>
    <w:rPr>
      <w:rFonts w:ascii="Times New Roman" w:eastAsia="Times New Roman" w:hAnsi="Times New Roman" w:cs="Times New Roman"/>
    </w:rPr>
  </w:style>
  <w:style w:type="character" w:customStyle="1" w:styleId="WW8Num8z2">
    <w:name w:val="WW8Num8z2"/>
    <w:rsid w:val="007D6924"/>
    <w:rPr>
      <w:rFonts w:ascii="Times New Roman" w:eastAsia="Times New Roman" w:hAnsi="Times New Roman" w:cs="Times New Roman"/>
    </w:rPr>
  </w:style>
  <w:style w:type="character" w:customStyle="1" w:styleId="WW8Num15z2">
    <w:name w:val="WW8Num15z2"/>
    <w:rsid w:val="007D6924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7D6924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7D6924"/>
    <w:rPr>
      <w:rFonts w:ascii="Garamond" w:hAnsi="Garamond" w:cs="Garamond"/>
    </w:rPr>
  </w:style>
  <w:style w:type="character" w:customStyle="1" w:styleId="WW8Num27z2">
    <w:name w:val="WW8Num27z2"/>
    <w:rsid w:val="007D6924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7D6924"/>
    <w:rPr>
      <w:rFonts w:ascii="Garamond" w:hAnsi="Garamond" w:cs="Garamond"/>
    </w:rPr>
  </w:style>
  <w:style w:type="character" w:customStyle="1" w:styleId="WW8Num32z0">
    <w:name w:val="WW8Num32z0"/>
    <w:rsid w:val="007D6924"/>
    <w:rPr>
      <w:rFonts w:ascii="Garamond" w:hAnsi="Garamond" w:cs="Garamond"/>
    </w:rPr>
  </w:style>
  <w:style w:type="character" w:customStyle="1" w:styleId="WW8Num32z2">
    <w:name w:val="WW8Num32z2"/>
    <w:rsid w:val="007D6924"/>
    <w:rPr>
      <w:rFonts w:ascii="Garamond" w:eastAsia="Times New Roman" w:hAnsi="Garamond" w:cs="Times New Roman"/>
    </w:rPr>
  </w:style>
  <w:style w:type="character" w:customStyle="1" w:styleId="WW8Num34z0">
    <w:name w:val="WW8Num34z0"/>
    <w:rsid w:val="007D6924"/>
    <w:rPr>
      <w:rFonts w:ascii="Garamond" w:hAnsi="Garamond" w:cs="Garamond"/>
      <w:color w:val="auto"/>
      <w:sz w:val="24"/>
    </w:rPr>
  </w:style>
  <w:style w:type="character" w:customStyle="1" w:styleId="WW8Num35z0">
    <w:name w:val="WW8Num35z0"/>
    <w:rsid w:val="007D6924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7D6924"/>
    <w:rPr>
      <w:rFonts w:ascii="Courier New" w:hAnsi="Courier New" w:cs="Courier New"/>
    </w:rPr>
  </w:style>
  <w:style w:type="character" w:customStyle="1" w:styleId="WW8Num35z2">
    <w:name w:val="WW8Num35z2"/>
    <w:rsid w:val="007D6924"/>
    <w:rPr>
      <w:rFonts w:ascii="Wingdings" w:hAnsi="Wingdings" w:cs="Wingdings"/>
    </w:rPr>
  </w:style>
  <w:style w:type="character" w:customStyle="1" w:styleId="WW8Num35z3">
    <w:name w:val="WW8Num35z3"/>
    <w:rsid w:val="007D6924"/>
    <w:rPr>
      <w:rFonts w:ascii="Symbol" w:hAnsi="Symbol" w:cs="Symbol"/>
    </w:rPr>
  </w:style>
  <w:style w:type="character" w:customStyle="1" w:styleId="WW8Num37z0">
    <w:name w:val="WW8Num37z0"/>
    <w:rsid w:val="007D6924"/>
    <w:rPr>
      <w:rFonts w:ascii="Garamond" w:hAnsi="Garamond" w:cs="Garamond"/>
      <w:color w:val="auto"/>
      <w:sz w:val="24"/>
    </w:rPr>
  </w:style>
  <w:style w:type="character" w:customStyle="1" w:styleId="WW8Num39z0">
    <w:name w:val="WW8Num39z0"/>
    <w:rsid w:val="007D6924"/>
    <w:rPr>
      <w:rFonts w:ascii="Times New Roman" w:hAnsi="Times New Roman" w:cs="Times New Roman"/>
      <w:b/>
      <w:bCs/>
      <w:sz w:val="24"/>
      <w:szCs w:val="28"/>
    </w:rPr>
  </w:style>
  <w:style w:type="character" w:customStyle="1" w:styleId="WW8Num40z0">
    <w:name w:val="WW8Num40z0"/>
    <w:rsid w:val="007D6924"/>
    <w:rPr>
      <w:rFonts w:ascii="Garamond" w:hAnsi="Garamond" w:cs="Garamond"/>
    </w:rPr>
  </w:style>
  <w:style w:type="character" w:customStyle="1" w:styleId="WW8Num42z0">
    <w:name w:val="WW8Num42z0"/>
    <w:rsid w:val="007D6924"/>
    <w:rPr>
      <w:b w:val="0"/>
      <w:i w:val="0"/>
    </w:rPr>
  </w:style>
  <w:style w:type="character" w:customStyle="1" w:styleId="WW8Num42z2">
    <w:name w:val="WW8Num42z2"/>
    <w:rsid w:val="007D6924"/>
    <w:rPr>
      <w:rFonts w:ascii="Times New Roman" w:eastAsia="Times New Roman" w:hAnsi="Times New Roman" w:cs="Times New Roman"/>
    </w:rPr>
  </w:style>
  <w:style w:type="character" w:customStyle="1" w:styleId="WW8Num45z0">
    <w:name w:val="WW8Num45z0"/>
    <w:rsid w:val="007D6924"/>
    <w:rPr>
      <w:rFonts w:ascii="Calibri" w:hAnsi="Calibri" w:cs="Arial"/>
    </w:rPr>
  </w:style>
  <w:style w:type="character" w:customStyle="1" w:styleId="WW8Num47z0">
    <w:name w:val="WW8Num47z0"/>
    <w:rsid w:val="007D6924"/>
    <w:rPr>
      <w:rFonts w:ascii="Calibri" w:hAnsi="Calibri" w:cs="Calibri"/>
      <w:b w:val="0"/>
      <w:i w:val="0"/>
      <w:sz w:val="24"/>
    </w:rPr>
  </w:style>
  <w:style w:type="character" w:customStyle="1" w:styleId="WW8Num47z2">
    <w:name w:val="WW8Num47z2"/>
    <w:rsid w:val="007D6924"/>
    <w:rPr>
      <w:rFonts w:ascii="Times New Roman" w:eastAsia="Times New Roman" w:hAnsi="Times New Roman" w:cs="Times New Roman"/>
    </w:rPr>
  </w:style>
  <w:style w:type="character" w:customStyle="1" w:styleId="WW8Num48z0">
    <w:name w:val="WW8Num48z0"/>
    <w:rsid w:val="007D6924"/>
    <w:rPr>
      <w:rFonts w:ascii="Garamond" w:hAnsi="Garamond" w:cs="Garamond"/>
    </w:rPr>
  </w:style>
  <w:style w:type="character" w:customStyle="1" w:styleId="WW8Num50z0">
    <w:name w:val="WW8Num50z0"/>
    <w:rsid w:val="007D6924"/>
    <w:rPr>
      <w:rFonts w:ascii="Garamond" w:hAnsi="Garamond" w:cs="Garamond"/>
    </w:rPr>
  </w:style>
  <w:style w:type="character" w:customStyle="1" w:styleId="WW8Num50z2">
    <w:name w:val="WW8Num50z2"/>
    <w:rsid w:val="007D6924"/>
    <w:rPr>
      <w:rFonts w:ascii="Garamond" w:eastAsia="Times New Roman" w:hAnsi="Garamond" w:cs="Times New Roman"/>
    </w:rPr>
  </w:style>
  <w:style w:type="character" w:customStyle="1" w:styleId="Caratterepredefinitoparagrafo">
    <w:name w:val="Carattere predefinito paragrafo"/>
    <w:rsid w:val="007D6924"/>
  </w:style>
  <w:style w:type="character" w:customStyle="1" w:styleId="Titolo1Carattere">
    <w:name w:val="Titolo 1 Carattere"/>
    <w:rsid w:val="007D692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rsid w:val="007D692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olo3Carattere">
    <w:name w:val="Titolo 3 Carattere"/>
    <w:rsid w:val="007D6924"/>
    <w:rPr>
      <w:rFonts w:ascii="Cambria" w:eastAsia="Times New Roman" w:hAnsi="Cambria" w:cs="Times New Roman"/>
      <w:b/>
      <w:bCs/>
      <w:color w:val="4F81BD"/>
    </w:rPr>
  </w:style>
  <w:style w:type="character" w:customStyle="1" w:styleId="TestofumettoCarattere">
    <w:name w:val="Testo fumetto Carattere"/>
    <w:rsid w:val="007D6924"/>
    <w:rPr>
      <w:rFonts w:ascii="Tahoma" w:hAnsi="Tahoma" w:cs="Tahoma"/>
      <w:sz w:val="16"/>
      <w:szCs w:val="16"/>
    </w:rPr>
  </w:style>
  <w:style w:type="character" w:customStyle="1" w:styleId="NessunaspaziaturaCarattere">
    <w:name w:val="Nessuna spaziatura Carattere"/>
    <w:rsid w:val="007D6924"/>
    <w:rPr>
      <w:rFonts w:eastAsia="Times New Roman"/>
      <w:sz w:val="22"/>
      <w:szCs w:val="22"/>
      <w:lang w:val="it-IT" w:eastAsia="ar-SA" w:bidi="ar-SA"/>
    </w:rPr>
  </w:style>
  <w:style w:type="character" w:customStyle="1" w:styleId="IntestazioneCarattere">
    <w:name w:val="Intestazione Carattere"/>
    <w:basedOn w:val="Caratterepredefinitoparagrafo"/>
    <w:rsid w:val="007D6924"/>
  </w:style>
  <w:style w:type="character" w:customStyle="1" w:styleId="PidipaginaCarattere">
    <w:name w:val="Piè di pagina Carattere"/>
    <w:basedOn w:val="Caratterepredefinitoparagrafo"/>
    <w:uiPriority w:val="99"/>
    <w:rsid w:val="007D6924"/>
  </w:style>
  <w:style w:type="character" w:styleId="Numeropagina">
    <w:name w:val="page number"/>
    <w:basedOn w:val="Caratterepredefinitoparagrafo"/>
    <w:rsid w:val="007D6924"/>
  </w:style>
  <w:style w:type="character" w:styleId="Collegamentoipertestuale">
    <w:name w:val="Hyperlink"/>
    <w:rsid w:val="007D6924"/>
    <w:rPr>
      <w:color w:val="0000FF"/>
      <w:u w:val="single"/>
    </w:rPr>
  </w:style>
  <w:style w:type="character" w:customStyle="1" w:styleId="Rimandocommento1">
    <w:name w:val="Rimando commento1"/>
    <w:rsid w:val="007D6924"/>
    <w:rPr>
      <w:sz w:val="16"/>
      <w:szCs w:val="16"/>
    </w:rPr>
  </w:style>
  <w:style w:type="character" w:customStyle="1" w:styleId="TestocommentoCarattere">
    <w:name w:val="Testo commento Carattere"/>
    <w:rsid w:val="007D6924"/>
  </w:style>
  <w:style w:type="character" w:customStyle="1" w:styleId="SoggettocommentoCarattere">
    <w:name w:val="Soggetto commento Carattere"/>
    <w:rsid w:val="007D6924"/>
    <w:rPr>
      <w:b/>
      <w:bCs/>
    </w:rPr>
  </w:style>
  <w:style w:type="character" w:customStyle="1" w:styleId="normarticoli1">
    <w:name w:val="norm_articoli1"/>
    <w:rsid w:val="007D6924"/>
    <w:rPr>
      <w:rFonts w:ascii="Verdana" w:hAnsi="Verdana" w:cs="Verdana"/>
      <w:b/>
      <w:bCs/>
      <w:sz w:val="24"/>
      <w:szCs w:val="24"/>
    </w:rPr>
  </w:style>
  <w:style w:type="character" w:customStyle="1" w:styleId="Corpodeltesto2Carattere">
    <w:name w:val="Corpo del testo 2 Carattere"/>
    <w:rsid w:val="007D6924"/>
    <w:rPr>
      <w:rFonts w:ascii="Times New Roman" w:eastAsia="Times New Roman" w:hAnsi="Times New Roman" w:cs="Times New Roman"/>
      <w:sz w:val="24"/>
    </w:rPr>
  </w:style>
  <w:style w:type="character" w:customStyle="1" w:styleId="CorpotestoCarattere">
    <w:name w:val="Corpo testo Carattere"/>
    <w:rsid w:val="007D6924"/>
    <w:rPr>
      <w:sz w:val="22"/>
      <w:szCs w:val="22"/>
    </w:rPr>
  </w:style>
  <w:style w:type="character" w:styleId="Collegamentovisitato">
    <w:name w:val="FollowedHyperlink"/>
    <w:rsid w:val="007D6924"/>
    <w:rPr>
      <w:color w:val="800080"/>
      <w:u w:val="single"/>
    </w:rPr>
  </w:style>
  <w:style w:type="character" w:customStyle="1" w:styleId="MappadocumentoCarattere">
    <w:name w:val="Mappa documento Carattere"/>
    <w:rsid w:val="007D692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7D6924"/>
  </w:style>
  <w:style w:type="character" w:customStyle="1" w:styleId="riferimento">
    <w:name w:val="riferimento"/>
    <w:rsid w:val="007D6924"/>
  </w:style>
  <w:style w:type="character" w:customStyle="1" w:styleId="PreformattatoHTMLCarattere">
    <w:name w:val="Preformattato HTML Carattere"/>
    <w:rsid w:val="007D6924"/>
    <w:rPr>
      <w:rFonts w:ascii="Courier New" w:eastAsia="Times New Roman" w:hAnsi="Courier New" w:cs="Courier New"/>
    </w:rPr>
  </w:style>
  <w:style w:type="character" w:customStyle="1" w:styleId="Corpodeltesto3Carattere">
    <w:name w:val="Corpo del testo 3 Carattere"/>
    <w:rsid w:val="007D6924"/>
    <w:rPr>
      <w:sz w:val="16"/>
      <w:szCs w:val="16"/>
    </w:rPr>
  </w:style>
  <w:style w:type="character" w:customStyle="1" w:styleId="Rientrocorpodeltesto3Carattere">
    <w:name w:val="Rientro corpo del testo 3 Carattere"/>
    <w:rsid w:val="007D6924"/>
    <w:rPr>
      <w:sz w:val="16"/>
      <w:szCs w:val="16"/>
    </w:rPr>
  </w:style>
  <w:style w:type="character" w:customStyle="1" w:styleId="Titolo4Carattere">
    <w:name w:val="Titolo 4 Carattere"/>
    <w:rsid w:val="007D6924"/>
    <w:rPr>
      <w:rFonts w:ascii="Cambria" w:eastAsia="Times New Roman" w:hAnsi="Cambria" w:cs="Cambria"/>
      <w:b/>
      <w:bCs/>
      <w:i/>
      <w:iCs/>
      <w:color w:val="4F81BD"/>
      <w:sz w:val="22"/>
      <w:szCs w:val="22"/>
    </w:rPr>
  </w:style>
  <w:style w:type="character" w:customStyle="1" w:styleId="RientrocorpodeltestoCarattere">
    <w:name w:val="Rientro corpo del testo Carattere"/>
    <w:rsid w:val="007D6924"/>
    <w:rPr>
      <w:rFonts w:ascii="Times New Roman" w:eastAsia="Times New Roman" w:hAnsi="Times New Roman" w:cs="Times New Roman"/>
      <w:i/>
      <w:sz w:val="24"/>
    </w:rPr>
  </w:style>
  <w:style w:type="character" w:customStyle="1" w:styleId="Titolo6Carattere">
    <w:name w:val="Titolo 6 Carattere"/>
    <w:rsid w:val="007D6924"/>
    <w:rPr>
      <w:rFonts w:ascii="Cambria" w:eastAsia="Times New Roman" w:hAnsi="Cambria" w:cs="Cambria"/>
      <w:i/>
      <w:iCs/>
      <w:color w:val="243F60"/>
      <w:sz w:val="22"/>
      <w:szCs w:val="22"/>
    </w:rPr>
  </w:style>
  <w:style w:type="character" w:customStyle="1" w:styleId="Titolo7Carattere">
    <w:name w:val="Titolo 7 Carattere"/>
    <w:rsid w:val="007D6924"/>
    <w:rPr>
      <w:rFonts w:ascii="Cambria" w:eastAsia="Times New Roman" w:hAnsi="Cambria" w:cs="Cambria"/>
      <w:i/>
      <w:iCs/>
      <w:color w:val="404040"/>
      <w:sz w:val="22"/>
      <w:szCs w:val="22"/>
    </w:rPr>
  </w:style>
  <w:style w:type="character" w:customStyle="1" w:styleId="Titolo8Carattere">
    <w:name w:val="Titolo 8 Carattere"/>
    <w:rsid w:val="007D6924"/>
    <w:rPr>
      <w:rFonts w:ascii="Cambria" w:eastAsia="Times New Roman" w:hAnsi="Cambria" w:cs="Cambria"/>
      <w:color w:val="404040"/>
    </w:rPr>
  </w:style>
  <w:style w:type="character" w:customStyle="1" w:styleId="Titolo9Carattere">
    <w:name w:val="Titolo 9 Carattere"/>
    <w:rsid w:val="007D6924"/>
    <w:rPr>
      <w:rFonts w:ascii="Cambria" w:eastAsia="Times New Roman" w:hAnsi="Cambria" w:cs="Cambria"/>
      <w:i/>
      <w:iCs/>
      <w:color w:val="404040"/>
    </w:rPr>
  </w:style>
  <w:style w:type="character" w:customStyle="1" w:styleId="Rientrocorpodeltesto2Carattere">
    <w:name w:val="Rientro corpo del testo 2 Carattere"/>
    <w:rsid w:val="007D6924"/>
    <w:rPr>
      <w:rFonts w:ascii="Times New Roman" w:eastAsia="Times New Roman" w:hAnsi="Times New Roman" w:cs="Times New Roman"/>
    </w:rPr>
  </w:style>
  <w:style w:type="character" w:customStyle="1" w:styleId="TestonotaapidipaginaCarattere">
    <w:name w:val="Testo nota a piè di pagina Carattere"/>
    <w:rsid w:val="007D6924"/>
    <w:rPr>
      <w:rFonts w:ascii="Times New Roman" w:eastAsia="Times New Roman" w:hAnsi="Times New Roman" w:cs="Times New Roman"/>
    </w:rPr>
  </w:style>
  <w:style w:type="character" w:customStyle="1" w:styleId="Funotenzeichen">
    <w:name w:val="Fußnotenzeichen"/>
    <w:rsid w:val="007D6924"/>
    <w:rPr>
      <w:vertAlign w:val="superscript"/>
    </w:rPr>
  </w:style>
  <w:style w:type="character" w:styleId="Enfasigrassetto">
    <w:name w:val="Strong"/>
    <w:qFormat/>
    <w:rsid w:val="007D6924"/>
    <w:rPr>
      <w:b/>
      <w:bCs/>
    </w:rPr>
  </w:style>
  <w:style w:type="character" w:customStyle="1" w:styleId="SottotitoloCarattere">
    <w:name w:val="Sottotitolo Carattere"/>
    <w:rsid w:val="007D692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rticoloCarattere">
    <w:name w:val="Articolo Carattere"/>
    <w:rsid w:val="007D6924"/>
    <w:rPr>
      <w:rFonts w:ascii="Arial" w:eastAsia="Times New Roman" w:hAnsi="Arial" w:cs="Times New Roman"/>
    </w:rPr>
  </w:style>
  <w:style w:type="character" w:customStyle="1" w:styleId="Titolo5Carattere">
    <w:name w:val="Titolo 5 Carattere"/>
    <w:rsid w:val="007D6924"/>
    <w:rPr>
      <w:rFonts w:eastAsia="Times New Roman"/>
      <w:b/>
      <w:bCs/>
      <w:i/>
      <w:iCs/>
      <w:sz w:val="26"/>
      <w:szCs w:val="26"/>
    </w:rPr>
  </w:style>
  <w:style w:type="paragraph" w:customStyle="1" w:styleId="berschrift">
    <w:name w:val="Überschrift"/>
    <w:basedOn w:val="Normale"/>
    <w:next w:val="Corpotesto1"/>
    <w:rsid w:val="007D692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Corpotesto1">
    <w:name w:val="Corpo testo1"/>
    <w:basedOn w:val="Normale"/>
    <w:rsid w:val="007D6924"/>
    <w:pPr>
      <w:spacing w:after="120"/>
    </w:pPr>
  </w:style>
  <w:style w:type="paragraph" w:styleId="Elenco">
    <w:name w:val="List"/>
    <w:basedOn w:val="Corpotesto1"/>
    <w:rsid w:val="007D6924"/>
    <w:rPr>
      <w:rFonts w:cs="Mangal"/>
    </w:rPr>
  </w:style>
  <w:style w:type="paragraph" w:customStyle="1" w:styleId="Beschriftung">
    <w:name w:val="Beschriftung"/>
    <w:basedOn w:val="Normale"/>
    <w:rsid w:val="007D69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Normale"/>
    <w:rsid w:val="007D6924"/>
    <w:pPr>
      <w:suppressLineNumbers/>
    </w:pPr>
    <w:rPr>
      <w:rFonts w:cs="Mangal"/>
    </w:rPr>
  </w:style>
  <w:style w:type="paragraph" w:styleId="Testofumetto">
    <w:name w:val="Balloon Text"/>
    <w:basedOn w:val="Normale"/>
    <w:rsid w:val="007D692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essunaspaziatura">
    <w:name w:val="No Spacing"/>
    <w:qFormat/>
    <w:rsid w:val="007D6924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Intestazione">
    <w:name w:val="header"/>
    <w:basedOn w:val="Normale"/>
    <w:rsid w:val="007D6924"/>
    <w:pPr>
      <w:spacing w:after="0" w:line="240" w:lineRule="auto"/>
    </w:pPr>
  </w:style>
  <w:style w:type="paragraph" w:styleId="Pidipagina">
    <w:name w:val="footer"/>
    <w:basedOn w:val="Normale"/>
    <w:uiPriority w:val="99"/>
    <w:rsid w:val="007D6924"/>
    <w:pPr>
      <w:spacing w:after="0" w:line="240" w:lineRule="auto"/>
    </w:pPr>
  </w:style>
  <w:style w:type="paragraph" w:styleId="Titolosommario">
    <w:name w:val="TOC Heading"/>
    <w:basedOn w:val="Titolo1"/>
    <w:next w:val="Normale"/>
    <w:qFormat/>
    <w:rsid w:val="007D6924"/>
    <w:pPr>
      <w:numPr>
        <w:numId w:val="0"/>
      </w:numPr>
    </w:pPr>
  </w:style>
  <w:style w:type="paragraph" w:styleId="Sommario1">
    <w:name w:val="toc 1"/>
    <w:basedOn w:val="Normale"/>
    <w:next w:val="Normale"/>
    <w:rsid w:val="007D6924"/>
    <w:pPr>
      <w:spacing w:after="100"/>
    </w:pPr>
  </w:style>
  <w:style w:type="paragraph" w:styleId="Sommario2">
    <w:name w:val="toc 2"/>
    <w:basedOn w:val="Normale"/>
    <w:next w:val="Normale"/>
    <w:rsid w:val="007D6924"/>
    <w:pPr>
      <w:spacing w:after="100"/>
      <w:ind w:left="220"/>
    </w:pPr>
  </w:style>
  <w:style w:type="paragraph" w:styleId="Sommario3">
    <w:name w:val="toc 3"/>
    <w:basedOn w:val="Normale"/>
    <w:next w:val="Normale"/>
    <w:rsid w:val="007D6924"/>
    <w:pPr>
      <w:spacing w:after="100"/>
      <w:ind w:left="440"/>
    </w:pPr>
  </w:style>
  <w:style w:type="paragraph" w:customStyle="1" w:styleId="Testocommento1">
    <w:name w:val="Testo commento1"/>
    <w:basedOn w:val="Normale"/>
    <w:rsid w:val="007D6924"/>
    <w:rPr>
      <w:sz w:val="20"/>
      <w:szCs w:val="20"/>
    </w:rPr>
  </w:style>
  <w:style w:type="paragraph" w:styleId="Soggettocommento">
    <w:name w:val="annotation subject"/>
    <w:basedOn w:val="Testocommento1"/>
    <w:next w:val="Testocommento1"/>
    <w:rsid w:val="007D6924"/>
    <w:rPr>
      <w:b/>
      <w:bCs/>
    </w:rPr>
  </w:style>
  <w:style w:type="paragraph" w:customStyle="1" w:styleId="Corpodeltesto22">
    <w:name w:val="Corpo del testo 22"/>
    <w:basedOn w:val="Normale"/>
    <w:rsid w:val="007D6924"/>
    <w:pPr>
      <w:spacing w:after="0" w:line="479" w:lineRule="atLeast"/>
      <w:ind w:right="-113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Mappadocumento1">
    <w:name w:val="Mappa documento1"/>
    <w:basedOn w:val="Normale"/>
    <w:rsid w:val="007D692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D6924"/>
    <w:pPr>
      <w:ind w:left="720"/>
    </w:pPr>
  </w:style>
  <w:style w:type="paragraph" w:customStyle="1" w:styleId="grassetto">
    <w:name w:val="grassetto"/>
    <w:basedOn w:val="Normale"/>
    <w:rsid w:val="007D6924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PreformattatoHTML">
    <w:name w:val="HTML Preformatted"/>
    <w:basedOn w:val="Normale"/>
    <w:rsid w:val="007D69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xl63">
    <w:name w:val="xl63"/>
    <w:basedOn w:val="Normale"/>
    <w:rsid w:val="007D692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EBF1DE"/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4">
    <w:name w:val="xl64"/>
    <w:basedOn w:val="Normale"/>
    <w:rsid w:val="007D6924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5">
    <w:name w:val="xl65"/>
    <w:basedOn w:val="Normale"/>
    <w:rsid w:val="007D692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DAEEF3"/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66">
    <w:name w:val="xl66"/>
    <w:basedOn w:val="Normale"/>
    <w:rsid w:val="007D692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7">
    <w:name w:val="xl67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Normale"/>
    <w:rsid w:val="007D6924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Normale"/>
    <w:rsid w:val="007D6924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DAEEF3"/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0">
    <w:name w:val="xl70"/>
    <w:basedOn w:val="Normale"/>
    <w:rsid w:val="007D6924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DAEEF3"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1">
    <w:name w:val="xl71"/>
    <w:basedOn w:val="Normale"/>
    <w:rsid w:val="007D6924"/>
    <w:pP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Normale"/>
    <w:rsid w:val="007D692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DAEEF3"/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3">
    <w:name w:val="xl73"/>
    <w:basedOn w:val="Normale"/>
    <w:rsid w:val="007D692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4">
    <w:name w:val="xl74"/>
    <w:basedOn w:val="Normale"/>
    <w:rsid w:val="007D6924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5">
    <w:name w:val="xl75"/>
    <w:basedOn w:val="Normale"/>
    <w:rsid w:val="007D6924"/>
    <w:pPr>
      <w:pBdr>
        <w:bottom w:val="single" w:sz="4" w:space="0" w:color="000000"/>
        <w:right w:val="single" w:sz="4" w:space="0" w:color="000000"/>
      </w:pBdr>
      <w:shd w:val="clear" w:color="auto" w:fill="DAEEF3"/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6">
    <w:name w:val="xl76"/>
    <w:basedOn w:val="Normale"/>
    <w:rsid w:val="007D6924"/>
    <w:pPr>
      <w:pBdr>
        <w:bottom w:val="single" w:sz="4" w:space="0" w:color="000000"/>
        <w:right w:val="single" w:sz="4" w:space="0" w:color="000000"/>
      </w:pBdr>
      <w:shd w:val="clear" w:color="auto" w:fill="DAEEF3"/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7">
    <w:name w:val="xl77"/>
    <w:basedOn w:val="Normale"/>
    <w:rsid w:val="007D6924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8">
    <w:name w:val="xl78"/>
    <w:basedOn w:val="Normale"/>
    <w:rsid w:val="007D6924"/>
    <w:pPr>
      <w:pBdr>
        <w:top w:val="single" w:sz="8" w:space="0" w:color="000000"/>
        <w:bottom w:val="single" w:sz="4" w:space="0" w:color="000000"/>
        <w:right w:val="single" w:sz="4" w:space="0" w:color="000000"/>
      </w:pBdr>
      <w:shd w:val="clear" w:color="auto" w:fill="EBF1DE"/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79">
    <w:name w:val="xl79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0">
    <w:name w:val="xl80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1">
    <w:name w:val="xl81"/>
    <w:basedOn w:val="Normale"/>
    <w:rsid w:val="007D692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EBF1DE"/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2">
    <w:name w:val="xl82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AEEF3"/>
      <w:spacing w:before="280" w:after="280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3">
    <w:name w:val="xl83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AEEF3"/>
      <w:spacing w:before="280" w:after="280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86">
    <w:name w:val="xl86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9">
    <w:name w:val="xl89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AEEF3"/>
      <w:spacing w:before="280" w:after="280" w:line="240" w:lineRule="auto"/>
      <w:jc w:val="both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0">
    <w:name w:val="xl90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1">
    <w:name w:val="xl91"/>
    <w:basedOn w:val="Normale"/>
    <w:rsid w:val="007D6924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2">
    <w:name w:val="xl92"/>
    <w:basedOn w:val="Normale"/>
    <w:rsid w:val="007D6924"/>
    <w:pPr>
      <w:pBdr>
        <w:top w:val="single" w:sz="4" w:space="0" w:color="000000"/>
        <w:bottom w:val="single" w:sz="4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3">
    <w:name w:val="xl93"/>
    <w:basedOn w:val="Normale"/>
    <w:rsid w:val="007D6924"/>
    <w:pPr>
      <w:pBdr>
        <w:left w:val="single" w:sz="4" w:space="0" w:color="000000"/>
        <w:bottom w:val="single" w:sz="4" w:space="0" w:color="000000"/>
      </w:pBdr>
      <w:shd w:val="clear" w:color="auto" w:fill="DAEEF3"/>
      <w:spacing w:before="280" w:after="280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4">
    <w:name w:val="xl94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95">
    <w:name w:val="xl95"/>
    <w:basedOn w:val="Normale"/>
    <w:rsid w:val="007D6924"/>
    <w:pPr>
      <w:pBdr>
        <w:left w:val="single" w:sz="4" w:space="0" w:color="000000"/>
        <w:bottom w:val="single" w:sz="4" w:space="0" w:color="000000"/>
      </w:pBdr>
      <w:shd w:val="clear" w:color="auto" w:fill="DAEEF3"/>
      <w:spacing w:before="280" w:after="28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6">
    <w:name w:val="xl96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Normale"/>
    <w:rsid w:val="007D6924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280" w:after="280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98">
    <w:name w:val="xl98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DAEEF3"/>
      <w:spacing w:before="280" w:after="28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99">
    <w:name w:val="xl99"/>
    <w:basedOn w:val="Normale"/>
    <w:rsid w:val="007D6924"/>
    <w:pPr>
      <w:pBdr>
        <w:left w:val="single" w:sz="8" w:space="0" w:color="000000"/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0">
    <w:name w:val="xl100"/>
    <w:basedOn w:val="Normale"/>
    <w:rsid w:val="007D6924"/>
    <w:pPr>
      <w:pBdr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1">
    <w:name w:val="xl101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2">
    <w:name w:val="xl102"/>
    <w:basedOn w:val="Normale"/>
    <w:rsid w:val="007D692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3">
    <w:name w:val="xl103"/>
    <w:basedOn w:val="Normale"/>
    <w:rsid w:val="007D6924"/>
    <w:pPr>
      <w:pBdr>
        <w:top w:val="single" w:sz="4" w:space="0" w:color="000000"/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4">
    <w:name w:val="xl104"/>
    <w:basedOn w:val="Normale"/>
    <w:rsid w:val="007D692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  <w:color w:val="0070C0"/>
      <w:sz w:val="24"/>
      <w:szCs w:val="24"/>
    </w:rPr>
  </w:style>
  <w:style w:type="paragraph" w:customStyle="1" w:styleId="xl105">
    <w:name w:val="xl105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06">
    <w:name w:val="xl106"/>
    <w:basedOn w:val="Normale"/>
    <w:rsid w:val="007D6924"/>
    <w:pPr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7">
    <w:name w:val="xl107"/>
    <w:basedOn w:val="Normale"/>
    <w:rsid w:val="007D6924"/>
    <w:pPr>
      <w:spacing w:before="280" w:after="28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08">
    <w:name w:val="xl108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Normale"/>
    <w:rsid w:val="007D692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10">
    <w:name w:val="xl110"/>
    <w:basedOn w:val="Normale"/>
    <w:rsid w:val="007D692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11">
    <w:name w:val="xl111"/>
    <w:basedOn w:val="Normale"/>
    <w:rsid w:val="007D692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12">
    <w:name w:val="xl112"/>
    <w:basedOn w:val="Normale"/>
    <w:rsid w:val="007D692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13">
    <w:name w:val="xl113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14">
    <w:name w:val="xl114"/>
    <w:basedOn w:val="Normale"/>
    <w:rsid w:val="007D692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15">
    <w:name w:val="xl115"/>
    <w:basedOn w:val="Normale"/>
    <w:rsid w:val="007D692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16">
    <w:name w:val="xl116"/>
    <w:basedOn w:val="Normale"/>
    <w:rsid w:val="007D692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17">
    <w:name w:val="xl117"/>
    <w:basedOn w:val="Normale"/>
    <w:rsid w:val="007D6924"/>
    <w:pPr>
      <w:pBdr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customStyle="1" w:styleId="xl118">
    <w:name w:val="xl118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19">
    <w:name w:val="xl119"/>
    <w:basedOn w:val="Normale"/>
    <w:rsid w:val="007D6924"/>
    <w:pPr>
      <w:pBdr>
        <w:top w:val="single" w:sz="4" w:space="0" w:color="000000"/>
        <w:bottom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0">
    <w:name w:val="xl120"/>
    <w:basedOn w:val="Normale"/>
    <w:rsid w:val="007D692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1">
    <w:name w:val="xl121"/>
    <w:basedOn w:val="Normale"/>
    <w:rsid w:val="007D6924"/>
    <w:pPr>
      <w:pBdr>
        <w:left w:val="single" w:sz="4" w:space="0" w:color="000000"/>
        <w:bottom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2">
    <w:name w:val="xl122"/>
    <w:basedOn w:val="Normale"/>
    <w:rsid w:val="007D6924"/>
    <w:pPr>
      <w:pBdr>
        <w:bottom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3">
    <w:name w:val="xl123"/>
    <w:basedOn w:val="Normale"/>
    <w:rsid w:val="007D6924"/>
    <w:pPr>
      <w:pBdr>
        <w:bottom w:val="single" w:sz="4" w:space="0" w:color="000000"/>
        <w:right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Normale"/>
    <w:rsid w:val="007D692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color w:val="0070C0"/>
      <w:sz w:val="24"/>
      <w:szCs w:val="24"/>
    </w:rPr>
  </w:style>
  <w:style w:type="paragraph" w:customStyle="1" w:styleId="xl125">
    <w:name w:val="xl125"/>
    <w:basedOn w:val="Normale"/>
    <w:rsid w:val="007D6924"/>
    <w:pPr>
      <w:pBdr>
        <w:top w:val="single" w:sz="4" w:space="0" w:color="000000"/>
        <w:bottom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color w:val="0070C0"/>
      <w:sz w:val="24"/>
      <w:szCs w:val="24"/>
    </w:rPr>
  </w:style>
  <w:style w:type="paragraph" w:customStyle="1" w:styleId="xl126">
    <w:name w:val="xl126"/>
    <w:basedOn w:val="Normale"/>
    <w:rsid w:val="007D692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92D050"/>
      <w:spacing w:before="280" w:after="280" w:line="240" w:lineRule="auto"/>
      <w:jc w:val="center"/>
    </w:pPr>
    <w:rPr>
      <w:rFonts w:ascii="Times New Roman" w:eastAsia="Times New Roman" w:hAnsi="Times New Roman"/>
      <w:color w:val="0070C0"/>
      <w:sz w:val="24"/>
      <w:szCs w:val="24"/>
    </w:rPr>
  </w:style>
  <w:style w:type="paragraph" w:customStyle="1" w:styleId="xl127">
    <w:name w:val="xl127"/>
    <w:basedOn w:val="Normale"/>
    <w:rsid w:val="007D692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8">
    <w:name w:val="xl128"/>
    <w:basedOn w:val="Normale"/>
    <w:rsid w:val="007D6924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9">
    <w:name w:val="xl129"/>
    <w:basedOn w:val="Normale"/>
    <w:rsid w:val="007D6924"/>
    <w:pPr>
      <w:pBdr>
        <w:top w:val="single" w:sz="8" w:space="0" w:color="000000"/>
        <w:bottom w:val="single" w:sz="4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30">
    <w:name w:val="xl130"/>
    <w:basedOn w:val="Normale"/>
    <w:rsid w:val="007D6924"/>
    <w:pPr>
      <w:pBdr>
        <w:top w:val="single" w:sz="8" w:space="0" w:color="000000"/>
      </w:pBdr>
      <w:spacing w:before="280" w:after="280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31">
    <w:name w:val="xl131"/>
    <w:basedOn w:val="Normale"/>
    <w:rsid w:val="007D6924"/>
    <w:pPr>
      <w:pBdr>
        <w:top w:val="single" w:sz="8" w:space="0" w:color="000000"/>
        <w:right w:val="single" w:sz="8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32">
    <w:name w:val="xl132"/>
    <w:basedOn w:val="Normale"/>
    <w:rsid w:val="007D6924"/>
    <w:pPr>
      <w:pBdr>
        <w:bottom w:val="single" w:sz="8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33">
    <w:name w:val="xl133"/>
    <w:basedOn w:val="Normale"/>
    <w:rsid w:val="007D6924"/>
    <w:pPr>
      <w:pBdr>
        <w:bottom w:val="single" w:sz="8" w:space="0" w:color="000000"/>
        <w:right w:val="single" w:sz="8" w:space="0" w:color="000000"/>
      </w:pBd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134">
    <w:name w:val="xl134"/>
    <w:basedOn w:val="Normale"/>
    <w:rsid w:val="007D692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xl135">
    <w:name w:val="xl135"/>
    <w:basedOn w:val="Normale"/>
    <w:rsid w:val="007D692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rpodeltesto31">
    <w:name w:val="Corpo del testo 31"/>
    <w:basedOn w:val="Normale"/>
    <w:rsid w:val="007D6924"/>
    <w:pPr>
      <w:spacing w:after="120"/>
    </w:pPr>
    <w:rPr>
      <w:sz w:val="16"/>
      <w:szCs w:val="16"/>
    </w:rPr>
  </w:style>
  <w:style w:type="paragraph" w:customStyle="1" w:styleId="Rientrocorpodeltesto31">
    <w:name w:val="Rientro corpo del testo 31"/>
    <w:basedOn w:val="Normale"/>
    <w:rsid w:val="007D6924"/>
    <w:pPr>
      <w:spacing w:after="120"/>
      <w:ind w:left="283"/>
    </w:pPr>
    <w:rPr>
      <w:sz w:val="16"/>
      <w:szCs w:val="16"/>
    </w:rPr>
  </w:style>
  <w:style w:type="paragraph" w:styleId="Rientrocorpodeltesto">
    <w:name w:val="Body Text Indent"/>
    <w:basedOn w:val="Normale"/>
    <w:rsid w:val="007D6924"/>
    <w:pPr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</w:rPr>
  </w:style>
  <w:style w:type="paragraph" w:customStyle="1" w:styleId="Corpodeltesto21">
    <w:name w:val="Corpo del testo 21"/>
    <w:basedOn w:val="Normale"/>
    <w:rsid w:val="007D6924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rsid w:val="007D6924"/>
    <w:pPr>
      <w:widowControl w:val="0"/>
      <w:suppressAutoHyphens/>
      <w:autoSpaceDE w:val="0"/>
      <w:spacing w:after="200" w:line="276" w:lineRule="auto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p2">
    <w:name w:val="p2"/>
    <w:basedOn w:val="Normale"/>
    <w:rsid w:val="007D6924"/>
    <w:pPr>
      <w:widowControl w:val="0"/>
      <w:tabs>
        <w:tab w:val="left" w:pos="720"/>
      </w:tabs>
      <w:spacing w:after="0" w:line="240" w:lineRule="atLeast"/>
    </w:pPr>
    <w:rPr>
      <w:rFonts w:ascii="Times New Roman" w:eastAsia="Times New Roman" w:hAnsi="Times New Roman"/>
      <w:sz w:val="24"/>
      <w:szCs w:val="20"/>
    </w:rPr>
  </w:style>
  <w:style w:type="paragraph" w:customStyle="1" w:styleId="CM27">
    <w:name w:val="CM27"/>
    <w:basedOn w:val="Default"/>
    <w:next w:val="Default"/>
    <w:rsid w:val="007D6924"/>
    <w:rPr>
      <w:color w:val="auto"/>
    </w:rPr>
  </w:style>
  <w:style w:type="paragraph" w:customStyle="1" w:styleId="CM29">
    <w:name w:val="CM29"/>
    <w:basedOn w:val="Default"/>
    <w:next w:val="Default"/>
    <w:rsid w:val="007D6924"/>
    <w:rPr>
      <w:color w:val="auto"/>
    </w:rPr>
  </w:style>
  <w:style w:type="paragraph" w:customStyle="1" w:styleId="CM4">
    <w:name w:val="CM4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12">
    <w:name w:val="CM12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13">
    <w:name w:val="CM13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CM14">
    <w:name w:val="CM14"/>
    <w:basedOn w:val="Default"/>
    <w:next w:val="Default"/>
    <w:rsid w:val="007D6924"/>
    <w:pPr>
      <w:spacing w:line="320" w:lineRule="atLeast"/>
    </w:pPr>
    <w:rPr>
      <w:color w:val="auto"/>
    </w:rPr>
  </w:style>
  <w:style w:type="paragraph" w:customStyle="1" w:styleId="Rientrocorpodeltesto21">
    <w:name w:val="Rientro corpo del testo 21"/>
    <w:basedOn w:val="Normale"/>
    <w:rsid w:val="007D6924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</w:rPr>
  </w:style>
  <w:style w:type="paragraph" w:styleId="Testonotaapidipagina">
    <w:name w:val="footnote text"/>
    <w:basedOn w:val="Normale"/>
    <w:rsid w:val="007D692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Sottotitolo">
    <w:name w:val="Subtitle"/>
    <w:basedOn w:val="Normale"/>
    <w:next w:val="Normale"/>
    <w:qFormat/>
    <w:rsid w:val="007D6924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customStyle="1" w:styleId="Articolo">
    <w:name w:val="Articolo"/>
    <w:basedOn w:val="Normale"/>
    <w:rsid w:val="007D6924"/>
    <w:pPr>
      <w:spacing w:after="0" w:line="240" w:lineRule="auto"/>
      <w:jc w:val="center"/>
    </w:pPr>
    <w:rPr>
      <w:rFonts w:ascii="Arial" w:eastAsia="Times New Roman" w:hAnsi="Arial"/>
    </w:rPr>
  </w:style>
  <w:style w:type="paragraph" w:styleId="NormaleWeb">
    <w:name w:val="Normal (Web)"/>
    <w:basedOn w:val="Normale"/>
    <w:rsid w:val="007D6924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ellenInhalt">
    <w:name w:val="Tabellen Inhalt"/>
    <w:basedOn w:val="Normale"/>
    <w:rsid w:val="007D6924"/>
    <w:pPr>
      <w:suppressLineNumbers/>
    </w:pPr>
  </w:style>
  <w:style w:type="paragraph" w:customStyle="1" w:styleId="Tabellenberschrift">
    <w:name w:val="Tabellen Überschrift"/>
    <w:basedOn w:val="TabellenInhalt"/>
    <w:rsid w:val="007D6924"/>
    <w:pPr>
      <w:jc w:val="center"/>
    </w:pPr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A61534"/>
    <w:rPr>
      <w:sz w:val="16"/>
      <w:szCs w:val="16"/>
    </w:rPr>
  </w:style>
  <w:style w:type="paragraph" w:styleId="Testocommento">
    <w:name w:val="annotation text"/>
    <w:basedOn w:val="Normale"/>
    <w:link w:val="TestocommentoCarattere1"/>
    <w:uiPriority w:val="99"/>
    <w:semiHidden/>
    <w:unhideWhenUsed/>
    <w:rsid w:val="00A61534"/>
    <w:rPr>
      <w:sz w:val="20"/>
      <w:szCs w:val="20"/>
    </w:rPr>
  </w:style>
  <w:style w:type="character" w:customStyle="1" w:styleId="TestocommentoCarattere1">
    <w:name w:val="Testo commento Carattere1"/>
    <w:basedOn w:val="Carpredefinitoparagrafo"/>
    <w:link w:val="Testocommento"/>
    <w:uiPriority w:val="99"/>
    <w:semiHidden/>
    <w:rsid w:val="00A61534"/>
    <w:rPr>
      <w:rFonts w:ascii="Calibri" w:eastAsia="Calibri" w:hAnsi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8312B-A5F9-48D4-89D2-263272942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Regolamento per la formazione professionale continuaità di attuazione dell’obbligo assicurativo ai sensi dell’art</vt:lpstr>
    </vt:vector>
  </TitlesOfParts>
  <Company>Hewlett-Packard</Company>
  <LinksUpToDate>false</LinksUpToDate>
  <CharactersWithSpaces>10834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Regolamento per la formazione professionale continuaità di attuazione dell’obbligo assicurativo ai sensi dell’art</dc:title>
  <dc:creator>Marcellina Bertolinelli</dc:creator>
  <cp:lastModifiedBy>Windows User</cp:lastModifiedBy>
  <cp:revision>10</cp:revision>
  <cp:lastPrinted>2013-12-06T09:30:00Z</cp:lastPrinted>
  <dcterms:created xsi:type="dcterms:W3CDTF">2014-04-04T18:05:00Z</dcterms:created>
  <dcterms:modified xsi:type="dcterms:W3CDTF">2014-04-11T17:53:00Z</dcterms:modified>
</cp:coreProperties>
</file>